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87DA52" w14:textId="77777777" w:rsidR="00DA2AFB" w:rsidRPr="003F04EA" w:rsidRDefault="00734826" w:rsidP="00A57938">
      <w:pPr>
        <w:pStyle w:val="Title"/>
      </w:pPr>
      <w:r w:rsidRPr="003F04EA">
        <w:t>Lab</w:t>
      </w:r>
      <w:r w:rsidR="003F04EA" w:rsidRPr="003F04EA">
        <w:t>oratory</w:t>
      </w:r>
      <w:r w:rsidRPr="003F04EA">
        <w:t xml:space="preserve"> – The Activity Class</w:t>
      </w:r>
    </w:p>
    <w:p w14:paraId="08CF47FF" w14:textId="183FC68A" w:rsidR="00DA2AFB" w:rsidRDefault="00E16870" w:rsidP="00741844">
      <w:pPr>
        <w:pStyle w:val="Subtitle"/>
      </w:pPr>
      <w:r>
        <w:t>Learn about the Activity class</w:t>
      </w:r>
    </w:p>
    <w:p w14:paraId="1309AAB3" w14:textId="77777777" w:rsidR="00DA2AFB" w:rsidRDefault="003354F9">
      <w:pPr>
        <w:pStyle w:val="Heading2"/>
      </w:pPr>
      <w:r w:rsidRPr="00741844">
        <w:rPr>
          <w:rStyle w:val="Heading1Char"/>
        </w:rPr>
        <w:t>Objectives</w:t>
      </w:r>
      <w:r>
        <w:t>:</w:t>
      </w:r>
    </w:p>
    <w:p w14:paraId="74E65D2E" w14:textId="7336A895" w:rsidR="00741844" w:rsidRDefault="003354F9">
      <w:pPr>
        <w:pStyle w:val="Standard"/>
        <w:rPr>
          <w:rFonts w:hint="eastAsia"/>
        </w:rPr>
      </w:pPr>
      <w:r>
        <w:t>Familiarize yourself with the Activity class, the Activity lifecycle, and the Android reconfiguration process. Create and monitor a simple applicat</w:t>
      </w:r>
      <w:r w:rsidR="00741844">
        <w:t>ion to observe multiple Activities</w:t>
      </w:r>
      <w:r>
        <w:t xml:space="preserve"> as they move through their lifecycle</w:t>
      </w:r>
      <w:r w:rsidR="00E96D7D">
        <w:t>s</w:t>
      </w:r>
      <w:r>
        <w:t>.</w:t>
      </w:r>
      <w:r w:rsidR="00763896">
        <w:t xml:space="preserve"> </w:t>
      </w:r>
    </w:p>
    <w:p w14:paraId="4491AAD7" w14:textId="77777777" w:rsidR="00741844" w:rsidRDefault="00741844">
      <w:pPr>
        <w:pStyle w:val="Standard"/>
        <w:rPr>
          <w:rFonts w:hint="eastAsia"/>
        </w:rPr>
      </w:pPr>
    </w:p>
    <w:p w14:paraId="2353E122" w14:textId="1EF99260" w:rsidR="00DA2AFB" w:rsidRDefault="00525618">
      <w:pPr>
        <w:pStyle w:val="Standard"/>
        <w:rPr>
          <w:rFonts w:hint="eastAsia"/>
        </w:rPr>
      </w:pPr>
      <w:r>
        <w:t>Once you’ve completed this L</w:t>
      </w:r>
      <w:r w:rsidR="003354F9">
        <w:t xml:space="preserve">ab you should understand: </w:t>
      </w:r>
      <w:proofErr w:type="gramStart"/>
      <w:r w:rsidR="003354F9">
        <w:t>the</w:t>
      </w:r>
      <w:proofErr w:type="gramEnd"/>
      <w:r w:rsidR="003354F9">
        <w:t xml:space="preserve"> Activity class, the Activity l</w:t>
      </w:r>
      <w:r w:rsidR="00741844">
        <w:t>ifecycle, how to start Activitie</w:t>
      </w:r>
      <w:r w:rsidR="003354F9">
        <w:t>s programmatically, and how to handle Activity reconfiguration.</w:t>
      </w:r>
    </w:p>
    <w:p w14:paraId="63F0A5D3" w14:textId="77777777" w:rsidR="00DA2AFB" w:rsidRDefault="003354F9" w:rsidP="00741844">
      <w:pPr>
        <w:pStyle w:val="Heading1"/>
      </w:pPr>
      <w:r>
        <w:t>Part 1: The Activity Class</w:t>
      </w:r>
    </w:p>
    <w:p w14:paraId="22166CA4" w14:textId="62D7C221" w:rsidR="00DA2AFB" w:rsidRDefault="006E0665">
      <w:pPr>
        <w:pStyle w:val="TitleandContentLTGliederung1"/>
        <w:spacing w:before="60"/>
        <w:rPr>
          <w:rFonts w:ascii="Times New Roman" w:eastAsia="Georgia" w:hAnsi="Times New Roman" w:cs="Times New Roman"/>
          <w:sz w:val="24"/>
          <w:szCs w:val="24"/>
        </w:rPr>
      </w:pPr>
      <w:r>
        <w:rPr>
          <w:rFonts w:ascii="Times New Roman" w:eastAsia="Georgia" w:hAnsi="Times New Roman" w:cs="Times New Roman"/>
          <w:sz w:val="24"/>
          <w:szCs w:val="24"/>
        </w:rPr>
        <w:t xml:space="preserve">This part comprises two exercises. </w:t>
      </w:r>
      <w:r w:rsidR="003354F9">
        <w:rPr>
          <w:rFonts w:ascii="Times New Roman" w:eastAsia="Georgia" w:hAnsi="Times New Roman" w:cs="Times New Roman"/>
          <w:sz w:val="24"/>
          <w:szCs w:val="24"/>
        </w:rPr>
        <w:t>T</w:t>
      </w:r>
      <w:r w:rsidR="00741844">
        <w:rPr>
          <w:rFonts w:ascii="Times New Roman" w:eastAsia="Georgia" w:hAnsi="Times New Roman" w:cs="Times New Roman"/>
          <w:sz w:val="24"/>
          <w:szCs w:val="24"/>
        </w:rPr>
        <w:t>he goal</w:t>
      </w:r>
      <w:r>
        <w:rPr>
          <w:rFonts w:ascii="Times New Roman" w:eastAsia="Georgia" w:hAnsi="Times New Roman" w:cs="Times New Roman"/>
          <w:sz w:val="24"/>
          <w:szCs w:val="24"/>
        </w:rPr>
        <w:t xml:space="preserve"> of the</w:t>
      </w:r>
      <w:r w:rsidR="00741844">
        <w:rPr>
          <w:rFonts w:ascii="Times New Roman" w:eastAsia="Georgia" w:hAnsi="Times New Roman" w:cs="Times New Roman"/>
          <w:sz w:val="24"/>
          <w:szCs w:val="24"/>
        </w:rPr>
        <w:t>s</w:t>
      </w:r>
      <w:r>
        <w:rPr>
          <w:rFonts w:ascii="Times New Roman" w:eastAsia="Georgia" w:hAnsi="Times New Roman" w:cs="Times New Roman"/>
          <w:sz w:val="24"/>
          <w:szCs w:val="24"/>
        </w:rPr>
        <w:t>e</w:t>
      </w:r>
      <w:r w:rsidR="00741844">
        <w:rPr>
          <w:rFonts w:ascii="Times New Roman" w:eastAsia="Georgia" w:hAnsi="Times New Roman" w:cs="Times New Roman"/>
          <w:sz w:val="24"/>
          <w:szCs w:val="24"/>
        </w:rPr>
        <w:t xml:space="preserve"> </w:t>
      </w:r>
      <w:r>
        <w:rPr>
          <w:rFonts w:ascii="Times New Roman" w:eastAsia="Georgia" w:hAnsi="Times New Roman" w:cs="Times New Roman"/>
          <w:sz w:val="24"/>
          <w:szCs w:val="24"/>
        </w:rPr>
        <w:t>exercises</w:t>
      </w:r>
      <w:r w:rsidR="00741844">
        <w:rPr>
          <w:rFonts w:ascii="Times New Roman" w:eastAsia="Georgia" w:hAnsi="Times New Roman" w:cs="Times New Roman"/>
          <w:sz w:val="24"/>
          <w:szCs w:val="24"/>
        </w:rPr>
        <w:t xml:space="preserve"> </w:t>
      </w:r>
      <w:r w:rsidR="00E96D7D">
        <w:rPr>
          <w:rFonts w:ascii="Times New Roman" w:eastAsia="Georgia" w:hAnsi="Times New Roman" w:cs="Times New Roman"/>
          <w:sz w:val="24"/>
          <w:szCs w:val="24"/>
        </w:rPr>
        <w:t>is</w:t>
      </w:r>
      <w:r w:rsidR="00741844">
        <w:rPr>
          <w:rFonts w:ascii="Times New Roman" w:eastAsia="Georgia" w:hAnsi="Times New Roman" w:cs="Times New Roman"/>
          <w:sz w:val="24"/>
          <w:szCs w:val="24"/>
        </w:rPr>
        <w:t xml:space="preserve"> </w:t>
      </w:r>
      <w:r w:rsidR="003354F9">
        <w:rPr>
          <w:rFonts w:ascii="Times New Roman" w:eastAsia="Georgia" w:hAnsi="Times New Roman" w:cs="Times New Roman"/>
          <w:sz w:val="24"/>
          <w:szCs w:val="24"/>
        </w:rPr>
        <w:t>to familiarize yourself with the</w:t>
      </w:r>
      <w:r w:rsidR="00741844">
        <w:rPr>
          <w:rFonts w:ascii="Times New Roman" w:eastAsia="Georgia" w:hAnsi="Times New Roman" w:cs="Times New Roman"/>
          <w:sz w:val="24"/>
          <w:szCs w:val="24"/>
        </w:rPr>
        <w:t xml:space="preserve"> Android Activity Lifecycle</w:t>
      </w:r>
      <w:r>
        <w:rPr>
          <w:rFonts w:ascii="Times New Roman" w:eastAsia="Georgia" w:hAnsi="Times New Roman" w:cs="Times New Roman"/>
          <w:sz w:val="24"/>
          <w:szCs w:val="24"/>
        </w:rPr>
        <w:t>,</w:t>
      </w:r>
      <w:r w:rsidR="00741844">
        <w:rPr>
          <w:rFonts w:ascii="Times New Roman" w:eastAsia="Georgia" w:hAnsi="Times New Roman" w:cs="Times New Roman"/>
          <w:sz w:val="24"/>
          <w:szCs w:val="24"/>
        </w:rPr>
        <w:t xml:space="preserve"> and</w:t>
      </w:r>
      <w:r w:rsidR="003354F9">
        <w:rPr>
          <w:rFonts w:ascii="Times New Roman" w:eastAsia="Georgia" w:hAnsi="Times New Roman" w:cs="Times New Roman"/>
          <w:sz w:val="24"/>
          <w:szCs w:val="24"/>
        </w:rPr>
        <w:t xml:space="preserve"> to better understand how Android handles reconfigu</w:t>
      </w:r>
      <w:r w:rsidR="00741844">
        <w:rPr>
          <w:rFonts w:ascii="Times New Roman" w:eastAsia="Georgia" w:hAnsi="Times New Roman" w:cs="Times New Roman"/>
          <w:sz w:val="24"/>
          <w:szCs w:val="24"/>
        </w:rPr>
        <w:t>ration in conjunction with the Activity L</w:t>
      </w:r>
      <w:r w:rsidR="003354F9">
        <w:rPr>
          <w:rFonts w:ascii="Times New Roman" w:eastAsia="Georgia" w:hAnsi="Times New Roman" w:cs="Times New Roman"/>
          <w:sz w:val="24"/>
          <w:szCs w:val="24"/>
        </w:rPr>
        <w:t>ifecycle.</w:t>
      </w:r>
    </w:p>
    <w:p w14:paraId="51529303" w14:textId="77777777" w:rsidR="00DA2AFB" w:rsidRPr="00A05867" w:rsidRDefault="003354F9" w:rsidP="00A05867">
      <w:pPr>
        <w:pStyle w:val="Heading2"/>
      </w:pPr>
      <w:r w:rsidRPr="00A05867">
        <w:t>Exercise A:</w:t>
      </w:r>
    </w:p>
    <w:p w14:paraId="67DEC636" w14:textId="69E5BD7F" w:rsidR="00DA2AFB" w:rsidRDefault="006E0665">
      <w:pPr>
        <w:pStyle w:val="TwoContentLTGliederung1"/>
        <w:spacing w:before="60"/>
        <w:rPr>
          <w:rFonts w:ascii="Times New Roman" w:eastAsia="Georgia" w:hAnsi="Times New Roman" w:cs="Times New Roman"/>
          <w:sz w:val="24"/>
          <w:szCs w:val="24"/>
        </w:rPr>
      </w:pPr>
      <w:r>
        <w:rPr>
          <w:rFonts w:ascii="Helvetica Neue" w:eastAsia="Georgia" w:hAnsi="Helvetica Neue"/>
          <w:b/>
          <w:noProof/>
          <w:lang w:eastAsia="en-US" w:bidi="ar-SA"/>
        </w:rPr>
        <w:drawing>
          <wp:anchor distT="0" distB="0" distL="114300" distR="114300" simplePos="0" relativeHeight="251658240" behindDoc="0" locked="0" layoutInCell="1" allowOverlap="1" wp14:anchorId="30FC6BC8" wp14:editId="5EBF9911">
            <wp:simplePos x="0" y="0"/>
            <wp:positionH relativeFrom="column">
              <wp:posOffset>2053590</wp:posOffset>
            </wp:positionH>
            <wp:positionV relativeFrom="paragraph">
              <wp:posOffset>863600</wp:posOffset>
            </wp:positionV>
            <wp:extent cx="1645920" cy="2743200"/>
            <wp:effectExtent l="25400" t="25400" r="30480" b="25400"/>
            <wp:wrapTopAndBottom/>
            <wp:docPr id="1" name="Content Placehold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bwMode="auto">
                    <a:xfrm>
                      <a:off x="0" y="0"/>
                      <a:ext cx="1645920" cy="2743200"/>
                    </a:xfrm>
                    <a:prstGeom prst="rect">
                      <a:avLst/>
                    </a:prstGeom>
                    <a:noFill/>
                    <a:ln w="9525" cap="flat" cmpd="sng" algn="ctr">
                      <a:solidFill>
                        <a:schemeClr val="tx1"/>
                      </a:solidFill>
                      <a:prstDash val="solid"/>
                      <a:round/>
                      <a:headEnd type="none" w="med" len="med"/>
                      <a:tailEnd type="none" w="med" len="med"/>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margin">
              <wp14:pctWidth>0</wp14:pctWidth>
            </wp14:sizeRelH>
            <wp14:sizeRelV relativeFrom="margin">
              <wp14:pctHeight>0</wp14:pctHeight>
            </wp14:sizeRelV>
          </wp:anchor>
        </w:drawing>
      </w:r>
      <w:r w:rsidR="003354F9">
        <w:rPr>
          <w:rFonts w:ascii="Times New Roman" w:eastAsia="Georgia" w:hAnsi="Times New Roman" w:cs="Times New Roman"/>
          <w:sz w:val="24"/>
          <w:szCs w:val="24"/>
        </w:rPr>
        <w:t>The application you will use in this exercise</w:t>
      </w:r>
      <w:ins w:id="0" w:author="Adam Porter" w:date="2015-03-22T09:21:00Z">
        <w:r w:rsidR="009A043F">
          <w:rPr>
            <w:rFonts w:ascii="Times New Roman" w:eastAsia="Georgia" w:hAnsi="Times New Roman" w:cs="Times New Roman"/>
            <w:sz w:val="24"/>
            <w:szCs w:val="24"/>
          </w:rPr>
          <w:t xml:space="preserve"> is</w:t>
        </w:r>
      </w:ins>
      <w:del w:id="1" w:author="Adam Porter" w:date="2015-03-22T09:21:00Z">
        <w:r w:rsidR="00E96D7D" w:rsidDel="009A043F">
          <w:rPr>
            <w:rFonts w:ascii="Times New Roman" w:eastAsia="Georgia" w:hAnsi="Times New Roman" w:cs="Times New Roman"/>
            <w:sz w:val="24"/>
            <w:szCs w:val="24"/>
          </w:rPr>
          <w:delText>,</w:delText>
        </w:r>
      </w:del>
      <w:r w:rsidR="00E96D7D">
        <w:rPr>
          <w:rFonts w:ascii="Times New Roman" w:eastAsia="Georgia" w:hAnsi="Times New Roman" w:cs="Times New Roman"/>
          <w:sz w:val="24"/>
          <w:szCs w:val="24"/>
        </w:rPr>
        <w:t xml:space="preserve"> called </w:t>
      </w:r>
      <w:proofErr w:type="spellStart"/>
      <w:r w:rsidR="00E96D7D">
        <w:rPr>
          <w:rFonts w:ascii="Times New Roman" w:eastAsia="Georgia" w:hAnsi="Times New Roman" w:cs="Times New Roman"/>
          <w:sz w:val="24"/>
          <w:szCs w:val="24"/>
        </w:rPr>
        <w:t>ActivityLab</w:t>
      </w:r>
      <w:proofErr w:type="spellEnd"/>
      <w:ins w:id="2" w:author="Adam Porter" w:date="2015-03-22T09:21:00Z">
        <w:r w:rsidR="009A043F">
          <w:rPr>
            <w:rFonts w:ascii="Times New Roman" w:eastAsia="Georgia" w:hAnsi="Times New Roman" w:cs="Times New Roman"/>
            <w:sz w:val="24"/>
            <w:szCs w:val="24"/>
          </w:rPr>
          <w:t>. When run</w:t>
        </w:r>
      </w:ins>
      <w:del w:id="3" w:author="Adam Porter" w:date="2015-03-22T09:21:00Z">
        <w:r w:rsidR="00E96D7D" w:rsidDel="009A043F">
          <w:rPr>
            <w:rFonts w:ascii="Times New Roman" w:eastAsia="Georgia" w:hAnsi="Times New Roman" w:cs="Times New Roman"/>
            <w:sz w:val="24"/>
            <w:szCs w:val="24"/>
          </w:rPr>
          <w:delText>,</w:delText>
        </w:r>
      </w:del>
      <w:r w:rsidR="003354F9">
        <w:rPr>
          <w:rFonts w:ascii="Times New Roman" w:eastAsia="Georgia" w:hAnsi="Times New Roman" w:cs="Times New Roman"/>
          <w:sz w:val="24"/>
          <w:szCs w:val="24"/>
        </w:rPr>
        <w:t xml:space="preserve"> </w:t>
      </w:r>
      <w:del w:id="4" w:author="Adam Porter" w:date="2015-03-22T09:21:00Z">
        <w:r w:rsidR="003354F9" w:rsidDel="009A043F">
          <w:rPr>
            <w:rFonts w:ascii="Times New Roman" w:eastAsia="Georgia" w:hAnsi="Times New Roman" w:cs="Times New Roman"/>
            <w:sz w:val="24"/>
            <w:szCs w:val="24"/>
          </w:rPr>
          <w:delText xml:space="preserve">will </w:delText>
        </w:r>
      </w:del>
      <w:ins w:id="5" w:author="Adam Porter" w:date="2015-03-22T09:21:00Z">
        <w:r w:rsidR="009A043F">
          <w:rPr>
            <w:rFonts w:ascii="Times New Roman" w:eastAsia="Georgia" w:hAnsi="Times New Roman" w:cs="Times New Roman"/>
            <w:sz w:val="24"/>
            <w:szCs w:val="24"/>
          </w:rPr>
          <w:t xml:space="preserve">it </w:t>
        </w:r>
      </w:ins>
      <w:r w:rsidR="003354F9">
        <w:rPr>
          <w:rFonts w:ascii="Times New Roman" w:eastAsia="Georgia" w:hAnsi="Times New Roman" w:cs="Times New Roman"/>
          <w:sz w:val="24"/>
          <w:szCs w:val="24"/>
        </w:rPr>
        <w:t>display</w:t>
      </w:r>
      <w:ins w:id="6" w:author="Adam Porter" w:date="2015-03-22T09:22:00Z">
        <w:r w:rsidR="009A043F">
          <w:rPr>
            <w:rFonts w:ascii="Times New Roman" w:eastAsia="Georgia" w:hAnsi="Times New Roman" w:cs="Times New Roman"/>
            <w:sz w:val="24"/>
            <w:szCs w:val="24"/>
          </w:rPr>
          <w:t>s</w:t>
        </w:r>
      </w:ins>
      <w:r w:rsidR="003354F9">
        <w:rPr>
          <w:rFonts w:ascii="Times New Roman" w:eastAsia="Georgia" w:hAnsi="Times New Roman" w:cs="Times New Roman"/>
          <w:sz w:val="24"/>
          <w:szCs w:val="24"/>
        </w:rPr>
        <w:t xml:space="preserve"> a user interface like that shown below. We </w:t>
      </w:r>
      <w:r w:rsidR="00E96D7D">
        <w:rPr>
          <w:rFonts w:ascii="Times New Roman" w:eastAsia="Georgia" w:hAnsi="Times New Roman" w:cs="Times New Roman"/>
          <w:sz w:val="24"/>
          <w:szCs w:val="24"/>
        </w:rPr>
        <w:t>are providing</w:t>
      </w:r>
      <w:r w:rsidR="003354F9">
        <w:rPr>
          <w:rFonts w:ascii="Times New Roman" w:eastAsia="Georgia" w:hAnsi="Times New Roman" w:cs="Times New Roman"/>
          <w:sz w:val="24"/>
          <w:szCs w:val="24"/>
        </w:rPr>
        <w:t xml:space="preserve"> the layout resources for this application</w:t>
      </w:r>
      <w:ins w:id="7" w:author="Adam Porter" w:date="2015-03-22T09:22:00Z">
        <w:r w:rsidR="009A043F">
          <w:rPr>
            <w:rFonts w:ascii="Times New Roman" w:eastAsia="Georgia" w:hAnsi="Times New Roman" w:cs="Times New Roman"/>
            <w:sz w:val="24"/>
            <w:szCs w:val="24"/>
          </w:rPr>
          <w:t xml:space="preserve">. Do </w:t>
        </w:r>
      </w:ins>
      <w:del w:id="8" w:author="Adam Porter" w:date="2015-03-22T09:22:00Z">
        <w:r w:rsidR="003354F9" w:rsidDel="009A043F">
          <w:rPr>
            <w:rFonts w:ascii="Times New Roman" w:eastAsia="Georgia" w:hAnsi="Times New Roman" w:cs="Times New Roman"/>
            <w:sz w:val="24"/>
            <w:szCs w:val="24"/>
          </w:rPr>
          <w:delText xml:space="preserve">, so you </w:delText>
        </w:r>
        <w:r w:rsidDel="009A043F">
          <w:rPr>
            <w:rFonts w:ascii="Times New Roman" w:eastAsia="Georgia" w:hAnsi="Times New Roman" w:cs="Times New Roman"/>
            <w:sz w:val="24"/>
            <w:szCs w:val="24"/>
          </w:rPr>
          <w:delText>will not need to implement them</w:delText>
        </w:r>
        <w:r w:rsidR="00E96D7D" w:rsidDel="009A043F">
          <w:rPr>
            <w:rFonts w:ascii="Times New Roman" w:eastAsia="Georgia" w:hAnsi="Times New Roman" w:cs="Times New Roman"/>
            <w:sz w:val="24"/>
            <w:szCs w:val="24"/>
          </w:rPr>
          <w:delText xml:space="preserve"> and you should </w:delText>
        </w:r>
      </w:del>
      <w:r w:rsidR="00E96D7D">
        <w:rPr>
          <w:rFonts w:ascii="Times New Roman" w:eastAsia="Georgia" w:hAnsi="Times New Roman" w:cs="Times New Roman"/>
          <w:sz w:val="24"/>
          <w:szCs w:val="24"/>
        </w:rPr>
        <w:t xml:space="preserve">not </w:t>
      </w:r>
      <w:ins w:id="9" w:author="Adam Porter" w:date="2015-03-22T09:22:00Z">
        <w:r w:rsidR="009A043F">
          <w:rPr>
            <w:rFonts w:ascii="Times New Roman" w:eastAsia="Georgia" w:hAnsi="Times New Roman" w:cs="Times New Roman"/>
            <w:sz w:val="24"/>
            <w:szCs w:val="24"/>
          </w:rPr>
          <w:t>modify them</w:t>
        </w:r>
      </w:ins>
      <w:del w:id="10" w:author="Adam Porter" w:date="2015-03-22T09:23:00Z">
        <w:r w:rsidR="00E96D7D" w:rsidDel="009A043F">
          <w:rPr>
            <w:rFonts w:ascii="Times New Roman" w:eastAsia="Georgia" w:hAnsi="Times New Roman" w:cs="Times New Roman"/>
            <w:sz w:val="24"/>
            <w:szCs w:val="24"/>
          </w:rPr>
          <w:delText>change them</w:delText>
        </w:r>
      </w:del>
      <w:r>
        <w:rPr>
          <w:rFonts w:ascii="Times New Roman" w:eastAsia="Georgia" w:hAnsi="Times New Roman" w:cs="Times New Roman"/>
          <w:sz w:val="24"/>
          <w:szCs w:val="24"/>
        </w:rPr>
        <w:t>.</w:t>
      </w:r>
    </w:p>
    <w:p w14:paraId="6866E393" w14:textId="77777777" w:rsidR="006E0665" w:rsidRDefault="006E0665">
      <w:pPr>
        <w:rPr>
          <w:rFonts w:ascii="Times New Roman" w:eastAsia="Georgia" w:hAnsi="Times New Roman" w:cs="Times New Roman"/>
          <w:color w:val="000000"/>
        </w:rPr>
      </w:pPr>
      <w:r>
        <w:rPr>
          <w:rFonts w:ascii="Times New Roman" w:eastAsia="Georgia" w:hAnsi="Times New Roman" w:cs="Times New Roman"/>
        </w:rPr>
        <w:br w:type="page"/>
      </w:r>
    </w:p>
    <w:p w14:paraId="4E357610" w14:textId="5B6D588B" w:rsidR="00DA2AFB" w:rsidRDefault="003354F9">
      <w:pPr>
        <w:pStyle w:val="TwoContentLTGliederung1"/>
        <w:spacing w:before="60"/>
        <w:rPr>
          <w:rFonts w:ascii="Times New Roman" w:eastAsia="Georgia" w:hAnsi="Times New Roman" w:cs="Times New Roman"/>
          <w:sz w:val="24"/>
          <w:szCs w:val="24"/>
        </w:rPr>
      </w:pPr>
      <w:r>
        <w:rPr>
          <w:rFonts w:ascii="Times New Roman" w:eastAsia="Georgia" w:hAnsi="Times New Roman" w:cs="Times New Roman"/>
          <w:sz w:val="24"/>
          <w:szCs w:val="24"/>
        </w:rPr>
        <w:lastRenderedPageBreak/>
        <w:t xml:space="preserve">This application comprises two </w:t>
      </w:r>
      <w:r w:rsidR="005920DB">
        <w:rPr>
          <w:rFonts w:ascii="Times New Roman" w:eastAsia="Georgia" w:hAnsi="Times New Roman" w:cs="Times New Roman"/>
          <w:sz w:val="24"/>
          <w:szCs w:val="24"/>
        </w:rPr>
        <w:t>A</w:t>
      </w:r>
      <w:r>
        <w:rPr>
          <w:rFonts w:ascii="Times New Roman" w:eastAsia="Georgia" w:hAnsi="Times New Roman" w:cs="Times New Roman"/>
          <w:sz w:val="24"/>
          <w:szCs w:val="24"/>
        </w:rPr>
        <w:t xml:space="preserve">ctivities. The first Activity, called </w:t>
      </w:r>
      <w:r w:rsidR="005920DB">
        <w:rPr>
          <w:rFonts w:ascii="Times New Roman" w:eastAsia="Georgia" w:hAnsi="Times New Roman" w:cs="Times New Roman"/>
          <w:sz w:val="24"/>
          <w:szCs w:val="24"/>
        </w:rPr>
        <w:t>“</w:t>
      </w:r>
      <w:proofErr w:type="spellStart"/>
      <w:r w:rsidR="00E96D7D">
        <w:rPr>
          <w:rFonts w:ascii="Times New Roman" w:eastAsia="Georgia" w:hAnsi="Times New Roman" w:cs="Times New Roman"/>
          <w:sz w:val="24"/>
          <w:szCs w:val="24"/>
        </w:rPr>
        <w:t>ActivityOne</w:t>
      </w:r>
      <w:proofErr w:type="spellEnd"/>
      <w:r w:rsidR="00D971C2">
        <w:rPr>
          <w:rFonts w:ascii="Times New Roman" w:eastAsia="Georgia" w:hAnsi="Times New Roman" w:cs="Times New Roman"/>
          <w:sz w:val="24"/>
          <w:szCs w:val="24"/>
        </w:rPr>
        <w:t>,</w:t>
      </w:r>
      <w:r w:rsidR="005920DB">
        <w:rPr>
          <w:rFonts w:ascii="Times New Roman" w:eastAsia="Georgia" w:hAnsi="Times New Roman" w:cs="Times New Roman"/>
          <w:sz w:val="24"/>
          <w:szCs w:val="24"/>
        </w:rPr>
        <w:t>”</w:t>
      </w:r>
      <w:r>
        <w:rPr>
          <w:rFonts w:ascii="Times New Roman" w:eastAsia="Georgia" w:hAnsi="Times New Roman" w:cs="Times New Roman"/>
          <w:sz w:val="24"/>
          <w:szCs w:val="24"/>
        </w:rPr>
        <w:t xml:space="preserve"> </w:t>
      </w:r>
      <w:r w:rsidR="00D971C2">
        <w:rPr>
          <w:rFonts w:ascii="Times New Roman" w:eastAsia="Georgia" w:hAnsi="Times New Roman" w:cs="Times New Roman"/>
          <w:sz w:val="24"/>
          <w:szCs w:val="24"/>
        </w:rPr>
        <w:t>output</w:t>
      </w:r>
      <w:r w:rsidR="00306DB6">
        <w:rPr>
          <w:rFonts w:ascii="Times New Roman" w:eastAsia="Georgia" w:hAnsi="Times New Roman" w:cs="Times New Roman"/>
          <w:sz w:val="24"/>
          <w:szCs w:val="24"/>
        </w:rPr>
        <w:t>s</w:t>
      </w:r>
      <w:r w:rsidR="00D971C2">
        <w:rPr>
          <w:rFonts w:ascii="Times New Roman" w:eastAsia="Georgia" w:hAnsi="Times New Roman" w:cs="Times New Roman"/>
          <w:sz w:val="24"/>
          <w:szCs w:val="24"/>
        </w:rPr>
        <w:t xml:space="preserve"> Log messages, using the </w:t>
      </w:r>
      <w:proofErr w:type="spellStart"/>
      <w:r w:rsidR="00D971C2">
        <w:rPr>
          <w:rFonts w:ascii="Times New Roman" w:eastAsia="Georgia" w:hAnsi="Times New Roman" w:cs="Times New Roman"/>
          <w:sz w:val="24"/>
          <w:szCs w:val="24"/>
        </w:rPr>
        <w:t>Log.i</w:t>
      </w:r>
      <w:proofErr w:type="spellEnd"/>
      <w:r w:rsidR="00D971C2">
        <w:rPr>
          <w:rFonts w:ascii="Times New Roman" w:eastAsia="Georgia" w:hAnsi="Times New Roman" w:cs="Times New Roman"/>
          <w:sz w:val="24"/>
          <w:szCs w:val="24"/>
        </w:rPr>
        <w:t xml:space="preserve">() method, every time any Activity lifecycle callback method is invoked: </w:t>
      </w:r>
      <w:proofErr w:type="gramStart"/>
      <w:r w:rsidR="00D971C2">
        <w:rPr>
          <w:rFonts w:ascii="Times New Roman" w:eastAsia="Georgia" w:hAnsi="Times New Roman" w:cs="Times New Roman"/>
          <w:sz w:val="24"/>
          <w:szCs w:val="24"/>
        </w:rPr>
        <w:t>onCreate(</w:t>
      </w:r>
      <w:proofErr w:type="gramEnd"/>
      <w:r w:rsidR="00D971C2">
        <w:rPr>
          <w:rFonts w:ascii="Times New Roman" w:eastAsia="Georgia" w:hAnsi="Times New Roman" w:cs="Times New Roman"/>
          <w:sz w:val="24"/>
          <w:szCs w:val="24"/>
        </w:rPr>
        <w:t xml:space="preserve">), </w:t>
      </w:r>
      <w:proofErr w:type="spellStart"/>
      <w:r w:rsidR="00D971C2">
        <w:rPr>
          <w:rFonts w:ascii="Times New Roman" w:eastAsia="Georgia" w:hAnsi="Times New Roman" w:cs="Times New Roman"/>
          <w:sz w:val="24"/>
          <w:szCs w:val="24"/>
        </w:rPr>
        <w:t>onRestart</w:t>
      </w:r>
      <w:proofErr w:type="spellEnd"/>
      <w:r w:rsidR="00D971C2">
        <w:rPr>
          <w:rFonts w:ascii="Times New Roman" w:eastAsia="Georgia" w:hAnsi="Times New Roman" w:cs="Times New Roman"/>
          <w:sz w:val="24"/>
          <w:szCs w:val="24"/>
        </w:rPr>
        <w:t xml:space="preserve">(), </w:t>
      </w:r>
      <w:proofErr w:type="spellStart"/>
      <w:r w:rsidR="00D971C2">
        <w:rPr>
          <w:rFonts w:ascii="Times New Roman" w:eastAsia="Georgia" w:hAnsi="Times New Roman" w:cs="Times New Roman"/>
          <w:sz w:val="24"/>
          <w:szCs w:val="24"/>
        </w:rPr>
        <w:t>onStart</w:t>
      </w:r>
      <w:proofErr w:type="spellEnd"/>
      <w:r w:rsidR="00D971C2">
        <w:rPr>
          <w:rFonts w:ascii="Times New Roman" w:eastAsia="Georgia" w:hAnsi="Times New Roman" w:cs="Times New Roman"/>
          <w:sz w:val="24"/>
          <w:szCs w:val="24"/>
        </w:rPr>
        <w:t xml:space="preserve">(), </w:t>
      </w:r>
      <w:proofErr w:type="spellStart"/>
      <w:r w:rsidR="00D971C2">
        <w:rPr>
          <w:rFonts w:ascii="Times New Roman" w:eastAsia="Georgia" w:hAnsi="Times New Roman" w:cs="Times New Roman"/>
          <w:sz w:val="24"/>
          <w:szCs w:val="24"/>
        </w:rPr>
        <w:t>onResume</w:t>
      </w:r>
      <w:proofErr w:type="spellEnd"/>
      <w:r w:rsidR="00D971C2">
        <w:rPr>
          <w:rFonts w:ascii="Times New Roman" w:eastAsia="Georgia" w:hAnsi="Times New Roman" w:cs="Times New Roman"/>
          <w:sz w:val="24"/>
          <w:szCs w:val="24"/>
        </w:rPr>
        <w:t xml:space="preserve">(), </w:t>
      </w:r>
      <w:proofErr w:type="spellStart"/>
      <w:r w:rsidR="00D971C2">
        <w:rPr>
          <w:rFonts w:ascii="Times New Roman" w:eastAsia="Georgia" w:hAnsi="Times New Roman" w:cs="Times New Roman"/>
          <w:sz w:val="24"/>
          <w:szCs w:val="24"/>
        </w:rPr>
        <w:t>onPause</w:t>
      </w:r>
      <w:proofErr w:type="spellEnd"/>
      <w:r w:rsidR="00D971C2">
        <w:rPr>
          <w:rFonts w:ascii="Times New Roman" w:eastAsia="Georgia" w:hAnsi="Times New Roman" w:cs="Times New Roman"/>
          <w:sz w:val="24"/>
          <w:szCs w:val="24"/>
        </w:rPr>
        <w:t xml:space="preserve">(), </w:t>
      </w:r>
      <w:proofErr w:type="spellStart"/>
      <w:r w:rsidR="00D971C2">
        <w:rPr>
          <w:rFonts w:ascii="Times New Roman" w:eastAsia="Georgia" w:hAnsi="Times New Roman" w:cs="Times New Roman"/>
          <w:sz w:val="24"/>
          <w:szCs w:val="24"/>
        </w:rPr>
        <w:t>onStop</w:t>
      </w:r>
      <w:proofErr w:type="spellEnd"/>
      <w:r w:rsidR="00D971C2">
        <w:rPr>
          <w:rFonts w:ascii="Times New Roman" w:eastAsia="Georgia" w:hAnsi="Times New Roman" w:cs="Times New Roman"/>
          <w:sz w:val="24"/>
          <w:szCs w:val="24"/>
        </w:rPr>
        <w:t xml:space="preserve">() and </w:t>
      </w:r>
      <w:proofErr w:type="spellStart"/>
      <w:r w:rsidR="00D971C2">
        <w:rPr>
          <w:rFonts w:ascii="Times New Roman" w:eastAsia="Georgia" w:hAnsi="Times New Roman" w:cs="Times New Roman"/>
          <w:sz w:val="24"/>
          <w:szCs w:val="24"/>
        </w:rPr>
        <w:t>onDestroy</w:t>
      </w:r>
      <w:proofErr w:type="spellEnd"/>
      <w:r w:rsidR="00D971C2">
        <w:rPr>
          <w:rFonts w:ascii="Times New Roman" w:eastAsia="Georgia" w:hAnsi="Times New Roman" w:cs="Times New Roman"/>
          <w:sz w:val="24"/>
          <w:szCs w:val="24"/>
        </w:rPr>
        <w:t>().</w:t>
      </w:r>
      <w:r w:rsidR="001F350C">
        <w:rPr>
          <w:rFonts w:ascii="Times New Roman" w:eastAsia="Georgia" w:hAnsi="Times New Roman" w:cs="Times New Roman"/>
          <w:sz w:val="24"/>
          <w:szCs w:val="24"/>
        </w:rPr>
        <w:t xml:space="preserve">  </w:t>
      </w:r>
      <w:r w:rsidR="00306DB6">
        <w:rPr>
          <w:rFonts w:ascii="Times New Roman" w:eastAsia="Georgia" w:hAnsi="Times New Roman" w:cs="Times New Roman"/>
          <w:sz w:val="24"/>
          <w:szCs w:val="24"/>
        </w:rPr>
        <w:t>This</w:t>
      </w:r>
      <w:r w:rsidR="001F350C">
        <w:rPr>
          <w:rFonts w:ascii="Times New Roman" w:eastAsia="Georgia" w:hAnsi="Times New Roman" w:cs="Times New Roman"/>
          <w:sz w:val="24"/>
          <w:szCs w:val="24"/>
        </w:rPr>
        <w:t xml:space="preserve"> Activity </w:t>
      </w:r>
      <w:r w:rsidR="00306DB6">
        <w:rPr>
          <w:rFonts w:ascii="Times New Roman" w:eastAsia="Georgia" w:hAnsi="Times New Roman" w:cs="Times New Roman"/>
          <w:sz w:val="24"/>
          <w:szCs w:val="24"/>
        </w:rPr>
        <w:t xml:space="preserve">should </w:t>
      </w:r>
      <w:r w:rsidR="001F350C">
        <w:rPr>
          <w:rFonts w:ascii="Times New Roman" w:eastAsia="Georgia" w:hAnsi="Times New Roman" w:cs="Times New Roman"/>
          <w:sz w:val="24"/>
          <w:szCs w:val="24"/>
        </w:rPr>
        <w:t xml:space="preserve">also </w:t>
      </w:r>
      <w:r>
        <w:rPr>
          <w:rFonts w:ascii="Times New Roman" w:eastAsia="Georgia" w:hAnsi="Times New Roman" w:cs="Times New Roman"/>
          <w:sz w:val="24"/>
          <w:szCs w:val="24"/>
        </w:rPr>
        <w:t xml:space="preserve">monitor </w:t>
      </w:r>
      <w:r w:rsidR="001F350C">
        <w:rPr>
          <w:rFonts w:ascii="Times New Roman" w:eastAsia="Georgia" w:hAnsi="Times New Roman" w:cs="Times New Roman"/>
          <w:sz w:val="24"/>
          <w:szCs w:val="24"/>
        </w:rPr>
        <w:t xml:space="preserve">and display information about </w:t>
      </w:r>
      <w:r w:rsidR="005920DB">
        <w:rPr>
          <w:rFonts w:ascii="Times New Roman" w:eastAsia="Georgia" w:hAnsi="Times New Roman" w:cs="Times New Roman"/>
          <w:sz w:val="24"/>
          <w:szCs w:val="24"/>
        </w:rPr>
        <w:t xml:space="preserve">the </w:t>
      </w:r>
      <w:r w:rsidR="001F350C">
        <w:rPr>
          <w:rFonts w:ascii="Times New Roman" w:eastAsia="Georgia" w:hAnsi="Times New Roman" w:cs="Times New Roman"/>
          <w:sz w:val="24"/>
          <w:szCs w:val="24"/>
        </w:rPr>
        <w:t xml:space="preserve">following </w:t>
      </w:r>
      <w:r>
        <w:rPr>
          <w:rFonts w:ascii="Times New Roman" w:eastAsia="Georgia" w:hAnsi="Times New Roman" w:cs="Times New Roman"/>
          <w:sz w:val="24"/>
          <w:szCs w:val="24"/>
        </w:rPr>
        <w:t>Acti</w:t>
      </w:r>
      <w:r w:rsidR="005920DB">
        <w:rPr>
          <w:rFonts w:ascii="Times New Roman" w:eastAsia="Georgia" w:hAnsi="Times New Roman" w:cs="Times New Roman"/>
          <w:sz w:val="24"/>
          <w:szCs w:val="24"/>
        </w:rPr>
        <w:t xml:space="preserve">vity class’ lifecycle callback methods: </w:t>
      </w:r>
      <w:proofErr w:type="gramStart"/>
      <w:r>
        <w:rPr>
          <w:rFonts w:ascii="Times New Roman" w:eastAsia="Georgia" w:hAnsi="Times New Roman" w:cs="Times New Roman"/>
          <w:sz w:val="24"/>
          <w:szCs w:val="24"/>
        </w:rPr>
        <w:t>onCreate(</w:t>
      </w:r>
      <w:proofErr w:type="gramEnd"/>
      <w:r>
        <w:rPr>
          <w:rFonts w:ascii="Times New Roman" w:eastAsia="Georgia" w:hAnsi="Times New Roman" w:cs="Times New Roman"/>
          <w:sz w:val="24"/>
          <w:szCs w:val="24"/>
        </w:rPr>
        <w:t>),</w:t>
      </w:r>
      <w:r w:rsidR="005920DB">
        <w:rPr>
          <w:rFonts w:ascii="Times New Roman" w:eastAsia="Georgia" w:hAnsi="Times New Roman" w:cs="Times New Roman"/>
          <w:sz w:val="24"/>
          <w:szCs w:val="24"/>
        </w:rPr>
        <w:t xml:space="preserve"> </w:t>
      </w:r>
      <w:proofErr w:type="spellStart"/>
      <w:r w:rsidR="005920DB">
        <w:rPr>
          <w:rFonts w:ascii="Times New Roman" w:eastAsia="Georgia" w:hAnsi="Times New Roman" w:cs="Times New Roman"/>
          <w:sz w:val="24"/>
          <w:szCs w:val="24"/>
        </w:rPr>
        <w:t>onRestart</w:t>
      </w:r>
      <w:proofErr w:type="spellEnd"/>
      <w:r w:rsidR="005920DB">
        <w:rPr>
          <w:rFonts w:ascii="Times New Roman" w:eastAsia="Georgia" w:hAnsi="Times New Roman" w:cs="Times New Roman"/>
          <w:sz w:val="24"/>
          <w:szCs w:val="24"/>
        </w:rPr>
        <w:t xml:space="preserve">(), </w:t>
      </w:r>
      <w:proofErr w:type="spellStart"/>
      <w:r>
        <w:rPr>
          <w:rFonts w:ascii="Times New Roman" w:eastAsia="Georgia" w:hAnsi="Times New Roman" w:cs="Times New Roman"/>
          <w:sz w:val="24"/>
          <w:szCs w:val="24"/>
        </w:rPr>
        <w:t>onStart</w:t>
      </w:r>
      <w:proofErr w:type="spellEnd"/>
      <w:r>
        <w:rPr>
          <w:rFonts w:ascii="Times New Roman" w:eastAsia="Georgia" w:hAnsi="Times New Roman" w:cs="Times New Roman"/>
          <w:sz w:val="24"/>
          <w:szCs w:val="24"/>
        </w:rPr>
        <w:t xml:space="preserve">(), </w:t>
      </w:r>
      <w:r w:rsidR="005920DB">
        <w:rPr>
          <w:rFonts w:ascii="Times New Roman" w:eastAsia="Georgia" w:hAnsi="Times New Roman" w:cs="Times New Roman"/>
          <w:sz w:val="24"/>
          <w:szCs w:val="24"/>
        </w:rPr>
        <w:t xml:space="preserve">and </w:t>
      </w:r>
      <w:proofErr w:type="spellStart"/>
      <w:r w:rsidR="005920DB">
        <w:rPr>
          <w:rFonts w:ascii="Times New Roman" w:eastAsia="Georgia" w:hAnsi="Times New Roman" w:cs="Times New Roman"/>
          <w:sz w:val="24"/>
          <w:szCs w:val="24"/>
        </w:rPr>
        <w:t>onResume</w:t>
      </w:r>
      <w:proofErr w:type="spellEnd"/>
      <w:r w:rsidR="005920DB">
        <w:rPr>
          <w:rFonts w:ascii="Times New Roman" w:eastAsia="Georgia" w:hAnsi="Times New Roman" w:cs="Times New Roman"/>
          <w:sz w:val="24"/>
          <w:szCs w:val="24"/>
        </w:rPr>
        <w:t>().</w:t>
      </w:r>
      <w:r w:rsidR="00D971C2">
        <w:rPr>
          <w:rFonts w:ascii="Times New Roman" w:eastAsia="Georgia" w:hAnsi="Times New Roman" w:cs="Times New Roman"/>
          <w:sz w:val="24"/>
          <w:szCs w:val="24"/>
        </w:rPr>
        <w:t xml:space="preserve"> </w:t>
      </w:r>
      <w:r w:rsidR="001F350C">
        <w:rPr>
          <w:rFonts w:ascii="Times New Roman" w:eastAsia="Georgia" w:hAnsi="Times New Roman" w:cs="Times New Roman"/>
          <w:sz w:val="24"/>
          <w:szCs w:val="24"/>
        </w:rPr>
        <w:t xml:space="preserve">Specifically, the </w:t>
      </w:r>
      <w:r w:rsidR="00D971C2">
        <w:rPr>
          <w:rFonts w:ascii="Times New Roman" w:eastAsia="Georgia" w:hAnsi="Times New Roman" w:cs="Times New Roman"/>
          <w:sz w:val="24"/>
          <w:szCs w:val="24"/>
        </w:rPr>
        <w:t>Activity</w:t>
      </w:r>
      <w:r>
        <w:rPr>
          <w:rFonts w:ascii="Times New Roman" w:eastAsia="Georgia" w:hAnsi="Times New Roman" w:cs="Times New Roman"/>
          <w:sz w:val="24"/>
          <w:szCs w:val="24"/>
        </w:rPr>
        <w:t xml:space="preserve"> will maintain one counter for each </w:t>
      </w:r>
      <w:r w:rsidR="001F350C">
        <w:rPr>
          <w:rFonts w:ascii="Times New Roman" w:eastAsia="Georgia" w:hAnsi="Times New Roman" w:cs="Times New Roman"/>
          <w:sz w:val="24"/>
          <w:szCs w:val="24"/>
        </w:rPr>
        <w:t xml:space="preserve">of these </w:t>
      </w:r>
      <w:r>
        <w:rPr>
          <w:rFonts w:ascii="Times New Roman" w:eastAsia="Georgia" w:hAnsi="Times New Roman" w:cs="Times New Roman"/>
          <w:sz w:val="24"/>
          <w:szCs w:val="24"/>
        </w:rPr>
        <w:t>method</w:t>
      </w:r>
      <w:r w:rsidR="001F350C">
        <w:rPr>
          <w:rFonts w:ascii="Times New Roman" w:eastAsia="Georgia" w:hAnsi="Times New Roman" w:cs="Times New Roman"/>
          <w:sz w:val="24"/>
          <w:szCs w:val="24"/>
        </w:rPr>
        <w:t>s</w:t>
      </w:r>
      <w:r w:rsidR="00306DB6">
        <w:rPr>
          <w:rFonts w:ascii="Times New Roman" w:eastAsia="Georgia" w:hAnsi="Times New Roman" w:cs="Times New Roman"/>
          <w:sz w:val="24"/>
          <w:szCs w:val="24"/>
        </w:rPr>
        <w:t xml:space="preserve">. These </w:t>
      </w:r>
      <w:r w:rsidR="001F350C">
        <w:rPr>
          <w:rFonts w:ascii="Times New Roman" w:eastAsia="Georgia" w:hAnsi="Times New Roman" w:cs="Times New Roman"/>
          <w:sz w:val="24"/>
          <w:szCs w:val="24"/>
        </w:rPr>
        <w:t>count</w:t>
      </w:r>
      <w:r w:rsidR="00306DB6">
        <w:rPr>
          <w:rFonts w:ascii="Times New Roman" w:eastAsia="Georgia" w:hAnsi="Times New Roman" w:cs="Times New Roman"/>
          <w:sz w:val="24"/>
          <w:szCs w:val="24"/>
        </w:rPr>
        <w:t>ers count</w:t>
      </w:r>
      <w:r>
        <w:rPr>
          <w:rFonts w:ascii="Times New Roman" w:eastAsia="Georgia" w:hAnsi="Times New Roman" w:cs="Times New Roman"/>
          <w:sz w:val="24"/>
          <w:szCs w:val="24"/>
        </w:rPr>
        <w:t xml:space="preserve"> the number of times that </w:t>
      </w:r>
      <w:r w:rsidR="001F350C">
        <w:rPr>
          <w:rFonts w:ascii="Times New Roman" w:eastAsia="Georgia" w:hAnsi="Times New Roman" w:cs="Times New Roman"/>
          <w:sz w:val="24"/>
          <w:szCs w:val="24"/>
        </w:rPr>
        <w:t xml:space="preserve">each of these </w:t>
      </w:r>
      <w:r>
        <w:rPr>
          <w:rFonts w:ascii="Times New Roman" w:eastAsia="Georgia" w:hAnsi="Times New Roman" w:cs="Times New Roman"/>
          <w:sz w:val="24"/>
          <w:szCs w:val="24"/>
        </w:rPr>
        <w:t>method</w:t>
      </w:r>
      <w:r w:rsidR="001F350C">
        <w:rPr>
          <w:rFonts w:ascii="Times New Roman" w:eastAsia="Georgia" w:hAnsi="Times New Roman" w:cs="Times New Roman"/>
          <w:sz w:val="24"/>
          <w:szCs w:val="24"/>
        </w:rPr>
        <w:t>s</w:t>
      </w:r>
      <w:r>
        <w:rPr>
          <w:rFonts w:ascii="Times New Roman" w:eastAsia="Georgia" w:hAnsi="Times New Roman" w:cs="Times New Roman"/>
          <w:sz w:val="24"/>
          <w:szCs w:val="24"/>
        </w:rPr>
        <w:t xml:space="preserve"> has been </w:t>
      </w:r>
      <w:r w:rsidR="005920DB">
        <w:rPr>
          <w:rFonts w:ascii="Times New Roman" w:eastAsia="Georgia" w:hAnsi="Times New Roman" w:cs="Times New Roman"/>
          <w:sz w:val="24"/>
          <w:szCs w:val="24"/>
        </w:rPr>
        <w:t>invoked</w:t>
      </w:r>
      <w:r>
        <w:rPr>
          <w:rFonts w:ascii="Times New Roman" w:eastAsia="Georgia" w:hAnsi="Times New Roman" w:cs="Times New Roman"/>
          <w:sz w:val="24"/>
          <w:szCs w:val="24"/>
        </w:rPr>
        <w:t xml:space="preserve"> s</w:t>
      </w:r>
      <w:r w:rsidR="005920DB">
        <w:rPr>
          <w:rFonts w:ascii="Times New Roman" w:eastAsia="Georgia" w:hAnsi="Times New Roman" w:cs="Times New Roman"/>
          <w:sz w:val="24"/>
          <w:szCs w:val="24"/>
        </w:rPr>
        <w:t xml:space="preserve">ince </w:t>
      </w:r>
      <w:proofErr w:type="spellStart"/>
      <w:r w:rsidR="00E96D7D">
        <w:rPr>
          <w:rFonts w:ascii="Times New Roman" w:eastAsia="Georgia" w:hAnsi="Times New Roman" w:cs="Times New Roman"/>
          <w:sz w:val="24"/>
          <w:szCs w:val="24"/>
        </w:rPr>
        <w:t>ActivityOne</w:t>
      </w:r>
      <w:proofErr w:type="spellEnd"/>
      <w:r w:rsidR="00306DB6">
        <w:rPr>
          <w:rFonts w:ascii="Times New Roman" w:eastAsia="Georgia" w:hAnsi="Times New Roman" w:cs="Times New Roman"/>
          <w:sz w:val="24"/>
          <w:szCs w:val="24"/>
        </w:rPr>
        <w:t xml:space="preserve"> </w:t>
      </w:r>
      <w:r w:rsidR="00D1030B">
        <w:rPr>
          <w:rFonts w:ascii="Times New Roman" w:eastAsia="Georgia" w:hAnsi="Times New Roman" w:cs="Times New Roman"/>
          <w:sz w:val="24"/>
          <w:szCs w:val="24"/>
        </w:rPr>
        <w:t xml:space="preserve">last </w:t>
      </w:r>
      <w:r w:rsidR="005920DB">
        <w:rPr>
          <w:rFonts w:ascii="Times New Roman" w:eastAsia="Georgia" w:hAnsi="Times New Roman" w:cs="Times New Roman"/>
          <w:sz w:val="24"/>
          <w:szCs w:val="24"/>
        </w:rPr>
        <w:t xml:space="preserve">started up. </w:t>
      </w:r>
      <w:r>
        <w:rPr>
          <w:rFonts w:ascii="Times New Roman" w:eastAsia="Georgia" w:hAnsi="Times New Roman" w:cs="Times New Roman"/>
          <w:sz w:val="24"/>
          <w:szCs w:val="24"/>
        </w:rPr>
        <w:t>The method</w:t>
      </w:r>
      <w:r w:rsidR="005920DB">
        <w:rPr>
          <w:rFonts w:ascii="Times New Roman" w:eastAsia="Georgia" w:hAnsi="Times New Roman" w:cs="Times New Roman"/>
          <w:sz w:val="24"/>
          <w:szCs w:val="24"/>
        </w:rPr>
        <w:t xml:space="preserve"> name</w:t>
      </w:r>
      <w:r>
        <w:rPr>
          <w:rFonts w:ascii="Times New Roman" w:eastAsia="Georgia" w:hAnsi="Times New Roman" w:cs="Times New Roman"/>
          <w:sz w:val="24"/>
          <w:szCs w:val="24"/>
        </w:rPr>
        <w:t xml:space="preserve">s </w:t>
      </w:r>
      <w:r w:rsidR="005920DB">
        <w:rPr>
          <w:rFonts w:ascii="Times New Roman" w:eastAsia="Georgia" w:hAnsi="Times New Roman" w:cs="Times New Roman"/>
          <w:sz w:val="24"/>
          <w:szCs w:val="24"/>
        </w:rPr>
        <w:t>and</w:t>
      </w:r>
      <w:r>
        <w:rPr>
          <w:rFonts w:ascii="Times New Roman" w:eastAsia="Georgia" w:hAnsi="Times New Roman" w:cs="Times New Roman"/>
          <w:sz w:val="24"/>
          <w:szCs w:val="24"/>
        </w:rPr>
        <w:t xml:space="preserve"> their current invocation counts should always be displayed </w:t>
      </w:r>
      <w:r w:rsidR="005920DB">
        <w:rPr>
          <w:rFonts w:ascii="Times New Roman" w:eastAsia="Georgia" w:hAnsi="Times New Roman" w:cs="Times New Roman"/>
          <w:sz w:val="24"/>
          <w:szCs w:val="24"/>
        </w:rPr>
        <w:t>whenever</w:t>
      </w:r>
      <w:r>
        <w:rPr>
          <w:rFonts w:ascii="Times New Roman" w:eastAsia="Georgia" w:hAnsi="Times New Roman" w:cs="Times New Roman"/>
          <w:sz w:val="24"/>
          <w:szCs w:val="24"/>
        </w:rPr>
        <w:t xml:space="preserve"> </w:t>
      </w:r>
      <w:proofErr w:type="spellStart"/>
      <w:r w:rsidR="00E96D7D">
        <w:rPr>
          <w:rFonts w:ascii="Times New Roman" w:eastAsia="Georgia" w:hAnsi="Times New Roman" w:cs="Times New Roman"/>
          <w:sz w:val="24"/>
          <w:szCs w:val="24"/>
        </w:rPr>
        <w:t>ActivityOne</w:t>
      </w:r>
      <w:r w:rsidR="005920DB">
        <w:rPr>
          <w:rFonts w:ascii="Times New Roman" w:eastAsia="Georgia" w:hAnsi="Times New Roman" w:cs="Times New Roman"/>
          <w:sz w:val="24"/>
          <w:szCs w:val="24"/>
        </w:rPr>
        <w:t>’s</w:t>
      </w:r>
      <w:proofErr w:type="spellEnd"/>
      <w:r w:rsidR="005920DB">
        <w:rPr>
          <w:rFonts w:ascii="Times New Roman" w:eastAsia="Georgia" w:hAnsi="Times New Roman" w:cs="Times New Roman"/>
          <w:sz w:val="24"/>
          <w:szCs w:val="24"/>
        </w:rPr>
        <w:t xml:space="preserve"> user interface is visible.</w:t>
      </w:r>
      <w:r w:rsidR="00D971C2" w:rsidRPr="00D971C2">
        <w:rPr>
          <w:rFonts w:ascii="Times New Roman" w:eastAsia="Georgia" w:hAnsi="Times New Roman" w:cs="Times New Roman"/>
          <w:sz w:val="24"/>
          <w:szCs w:val="24"/>
        </w:rPr>
        <w:t xml:space="preserve"> </w:t>
      </w:r>
      <w:r w:rsidR="00D971C2">
        <w:rPr>
          <w:rFonts w:ascii="Times New Roman" w:eastAsia="Georgia" w:hAnsi="Times New Roman" w:cs="Times New Roman"/>
          <w:sz w:val="24"/>
          <w:szCs w:val="24"/>
        </w:rPr>
        <w:t xml:space="preserve"> </w:t>
      </w:r>
      <w:r w:rsidR="00306DB6" w:rsidRPr="002C108F">
        <w:rPr>
          <w:rFonts w:ascii="Times New Roman" w:eastAsia="Georgia" w:hAnsi="Times New Roman" w:cs="Times New Roman"/>
          <w:b/>
          <w:sz w:val="24"/>
          <w:szCs w:val="24"/>
        </w:rPr>
        <w:t>Note</w:t>
      </w:r>
      <w:r w:rsidR="00306DB6">
        <w:rPr>
          <w:rFonts w:ascii="Times New Roman" w:eastAsia="Georgia" w:hAnsi="Times New Roman" w:cs="Times New Roman"/>
          <w:sz w:val="24"/>
          <w:szCs w:val="24"/>
        </w:rPr>
        <w:t xml:space="preserve">: </w:t>
      </w:r>
      <w:r w:rsidR="00EC22EC" w:rsidRPr="002C108F">
        <w:rPr>
          <w:rFonts w:ascii="Times New Roman" w:eastAsia="Georgia" w:hAnsi="Times New Roman" w:cs="Times New Roman"/>
          <w:b/>
          <w:sz w:val="24"/>
          <w:szCs w:val="24"/>
        </w:rPr>
        <w:t xml:space="preserve">Don't declare these counters to be </w:t>
      </w:r>
      <w:r w:rsidR="00306DB6" w:rsidRPr="002C108F">
        <w:rPr>
          <w:rFonts w:ascii="Times New Roman" w:eastAsia="Georgia" w:hAnsi="Times New Roman" w:cs="Times New Roman"/>
          <w:b/>
          <w:sz w:val="24"/>
          <w:szCs w:val="24"/>
        </w:rPr>
        <w:t>static</w:t>
      </w:r>
      <w:r w:rsidR="00EC22EC" w:rsidRPr="002C108F">
        <w:rPr>
          <w:rFonts w:ascii="Times New Roman" w:eastAsia="Georgia" w:hAnsi="Times New Roman" w:cs="Times New Roman"/>
          <w:b/>
          <w:sz w:val="24"/>
          <w:szCs w:val="24"/>
        </w:rPr>
        <w:t xml:space="preserve"> because in the next exercise I want you to get some practice saving this state between reconfigurations</w:t>
      </w:r>
      <w:r w:rsidR="00306DB6" w:rsidRPr="002C108F">
        <w:rPr>
          <w:rFonts w:ascii="Times New Roman" w:eastAsia="Georgia" w:hAnsi="Times New Roman" w:cs="Times New Roman"/>
          <w:b/>
          <w:sz w:val="24"/>
          <w:szCs w:val="24"/>
        </w:rPr>
        <w:t>.</w:t>
      </w:r>
    </w:p>
    <w:p w14:paraId="73FF20B9" w14:textId="0A661B52" w:rsidR="00DA2AFB" w:rsidRDefault="001F350C">
      <w:pPr>
        <w:pStyle w:val="TwoContentLTGliederung1"/>
        <w:spacing w:before="60"/>
      </w:pPr>
      <w:r>
        <w:rPr>
          <w:noProof/>
          <w:lang w:eastAsia="en-US" w:bidi="ar-SA"/>
        </w:rPr>
        <w:drawing>
          <wp:anchor distT="0" distB="0" distL="114300" distR="114300" simplePos="0" relativeHeight="251659264" behindDoc="0" locked="0" layoutInCell="1" allowOverlap="1" wp14:anchorId="776010F7" wp14:editId="3B77D43C">
            <wp:simplePos x="0" y="0"/>
            <wp:positionH relativeFrom="column">
              <wp:posOffset>2000250</wp:posOffset>
            </wp:positionH>
            <wp:positionV relativeFrom="paragraph">
              <wp:posOffset>2075815</wp:posOffset>
            </wp:positionV>
            <wp:extent cx="1645920" cy="2743200"/>
            <wp:effectExtent l="25400" t="25400" r="30480" b="25400"/>
            <wp:wrapTopAndBottom/>
            <wp:docPr id="2" name="Content Placehold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bwMode="auto">
                    <a:xfrm>
                      <a:off x="0" y="0"/>
                      <a:ext cx="1645920" cy="2743200"/>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margin">
              <wp14:pctWidth>0</wp14:pctWidth>
            </wp14:sizeRelH>
            <wp14:sizeRelV relativeFrom="margin">
              <wp14:pctHeight>0</wp14:pctHeight>
            </wp14:sizeRelV>
          </wp:anchor>
        </w:drawing>
      </w:r>
      <w:r w:rsidR="003354F9">
        <w:rPr>
          <w:rFonts w:ascii="Times New Roman" w:eastAsia="Georgia" w:hAnsi="Times New Roman" w:cs="Times New Roman"/>
          <w:sz w:val="24"/>
          <w:szCs w:val="24"/>
        </w:rPr>
        <w:t xml:space="preserve">When the user clicks on the </w:t>
      </w:r>
      <w:r>
        <w:rPr>
          <w:rFonts w:ascii="Times New Roman" w:eastAsia="Georgia" w:hAnsi="Times New Roman" w:cs="Times New Roman"/>
          <w:sz w:val="24"/>
          <w:szCs w:val="24"/>
        </w:rPr>
        <w:t>B</w:t>
      </w:r>
      <w:r w:rsidR="003354F9">
        <w:rPr>
          <w:rFonts w:ascii="Times New Roman" w:eastAsia="Georgia" w:hAnsi="Times New Roman" w:cs="Times New Roman"/>
          <w:sz w:val="24"/>
          <w:szCs w:val="24"/>
        </w:rPr>
        <w:t xml:space="preserve">utton labeled “Start </w:t>
      </w:r>
      <w:proofErr w:type="spellStart"/>
      <w:r w:rsidR="00E96D7D">
        <w:rPr>
          <w:rFonts w:ascii="Times New Roman" w:eastAsia="Georgia" w:hAnsi="Times New Roman" w:cs="Times New Roman"/>
          <w:sz w:val="24"/>
          <w:szCs w:val="24"/>
        </w:rPr>
        <w:t>ActivityTwo</w:t>
      </w:r>
      <w:proofErr w:type="spellEnd"/>
      <w:r w:rsidR="00306DB6">
        <w:rPr>
          <w:rFonts w:ascii="Times New Roman" w:eastAsia="Georgia" w:hAnsi="Times New Roman" w:cs="Times New Roman"/>
          <w:sz w:val="24"/>
          <w:szCs w:val="24"/>
        </w:rPr>
        <w:t>,</w:t>
      </w:r>
      <w:r w:rsidR="003354F9">
        <w:rPr>
          <w:rFonts w:ascii="Times New Roman" w:eastAsia="Georgia" w:hAnsi="Times New Roman" w:cs="Times New Roman"/>
          <w:sz w:val="24"/>
          <w:szCs w:val="24"/>
        </w:rPr>
        <w:t xml:space="preserve">” </w:t>
      </w:r>
      <w:proofErr w:type="spellStart"/>
      <w:r w:rsidR="00E96D7D">
        <w:rPr>
          <w:rFonts w:ascii="Times New Roman" w:eastAsia="Georgia" w:hAnsi="Times New Roman" w:cs="Times New Roman"/>
          <w:sz w:val="24"/>
          <w:szCs w:val="24"/>
        </w:rPr>
        <w:t>ActivityOne</w:t>
      </w:r>
      <w:proofErr w:type="spellEnd"/>
      <w:r w:rsidR="003354F9">
        <w:rPr>
          <w:rFonts w:ascii="Times New Roman" w:eastAsia="Georgia" w:hAnsi="Times New Roman" w:cs="Times New Roman"/>
          <w:sz w:val="24"/>
          <w:szCs w:val="24"/>
        </w:rPr>
        <w:t xml:space="preserve"> </w:t>
      </w:r>
      <w:del w:id="11" w:author="Adam Porter" w:date="2015-03-22T09:24:00Z">
        <w:r w:rsidR="003354F9" w:rsidDel="009A043F">
          <w:rPr>
            <w:rFonts w:ascii="Times New Roman" w:eastAsia="Georgia" w:hAnsi="Times New Roman" w:cs="Times New Roman"/>
            <w:sz w:val="24"/>
            <w:szCs w:val="24"/>
          </w:rPr>
          <w:delText xml:space="preserve">will </w:delText>
        </w:r>
      </w:del>
      <w:r w:rsidR="005920DB">
        <w:rPr>
          <w:rFonts w:ascii="Times New Roman" w:eastAsia="Georgia" w:hAnsi="Times New Roman" w:cs="Times New Roman"/>
          <w:sz w:val="24"/>
          <w:szCs w:val="24"/>
        </w:rPr>
        <w:t>respond</w:t>
      </w:r>
      <w:ins w:id="12" w:author="Adam Porter" w:date="2015-03-22T09:24:00Z">
        <w:r w:rsidR="009A043F">
          <w:rPr>
            <w:rFonts w:ascii="Times New Roman" w:eastAsia="Georgia" w:hAnsi="Times New Roman" w:cs="Times New Roman"/>
            <w:sz w:val="24"/>
            <w:szCs w:val="24"/>
          </w:rPr>
          <w:t>s</w:t>
        </w:r>
      </w:ins>
      <w:r w:rsidR="005920DB">
        <w:rPr>
          <w:rFonts w:ascii="Times New Roman" w:eastAsia="Georgia" w:hAnsi="Times New Roman" w:cs="Times New Roman"/>
          <w:sz w:val="24"/>
          <w:szCs w:val="24"/>
        </w:rPr>
        <w:t xml:space="preserve"> by activating</w:t>
      </w:r>
      <w:r w:rsidR="003354F9">
        <w:rPr>
          <w:rFonts w:ascii="Times New Roman" w:eastAsia="Georgia" w:hAnsi="Times New Roman" w:cs="Times New Roman"/>
          <w:sz w:val="24"/>
          <w:szCs w:val="24"/>
        </w:rPr>
        <w:t xml:space="preserve"> a second Activity, called </w:t>
      </w:r>
      <w:r w:rsidR="005920DB">
        <w:rPr>
          <w:rFonts w:ascii="Times New Roman" w:eastAsia="Georgia" w:hAnsi="Times New Roman" w:cs="Times New Roman"/>
          <w:sz w:val="24"/>
          <w:szCs w:val="24"/>
        </w:rPr>
        <w:t>“</w:t>
      </w:r>
      <w:proofErr w:type="spellStart"/>
      <w:r w:rsidR="00E96D7D">
        <w:rPr>
          <w:rFonts w:ascii="Times New Roman" w:eastAsia="Georgia" w:hAnsi="Times New Roman" w:cs="Times New Roman"/>
          <w:sz w:val="24"/>
          <w:szCs w:val="24"/>
        </w:rPr>
        <w:t>ActivityTwo</w:t>
      </w:r>
      <w:proofErr w:type="spellEnd"/>
      <w:r w:rsidR="00E96D7D">
        <w:rPr>
          <w:rFonts w:ascii="Times New Roman" w:eastAsia="Georgia" w:hAnsi="Times New Roman" w:cs="Times New Roman"/>
          <w:sz w:val="24"/>
          <w:szCs w:val="24"/>
        </w:rPr>
        <w:t>.</w:t>
      </w:r>
      <w:r w:rsidR="005920DB">
        <w:rPr>
          <w:rFonts w:ascii="Times New Roman" w:eastAsia="Georgia" w:hAnsi="Times New Roman" w:cs="Times New Roman"/>
          <w:sz w:val="24"/>
          <w:szCs w:val="24"/>
        </w:rPr>
        <w:t>”</w:t>
      </w:r>
      <w:r w:rsidR="003354F9">
        <w:rPr>
          <w:rFonts w:ascii="Times New Roman" w:eastAsia="Georgia" w:hAnsi="Times New Roman" w:cs="Times New Roman"/>
          <w:sz w:val="24"/>
          <w:szCs w:val="24"/>
        </w:rPr>
        <w:t xml:space="preserve">  As the user navigates between </w:t>
      </w:r>
      <w:proofErr w:type="spellStart"/>
      <w:r w:rsidR="00E96D7D">
        <w:rPr>
          <w:rFonts w:ascii="Times New Roman" w:eastAsia="Georgia" w:hAnsi="Times New Roman" w:cs="Times New Roman"/>
          <w:sz w:val="24"/>
          <w:szCs w:val="24"/>
        </w:rPr>
        <w:t>ActivityOne</w:t>
      </w:r>
      <w:proofErr w:type="spellEnd"/>
      <w:r w:rsidR="003354F9">
        <w:rPr>
          <w:rFonts w:ascii="Times New Roman" w:eastAsia="Georgia" w:hAnsi="Times New Roman" w:cs="Times New Roman"/>
          <w:sz w:val="24"/>
          <w:szCs w:val="24"/>
        </w:rPr>
        <w:t xml:space="preserve"> and </w:t>
      </w:r>
      <w:proofErr w:type="spellStart"/>
      <w:r w:rsidR="00E96D7D">
        <w:rPr>
          <w:rFonts w:ascii="Times New Roman" w:eastAsia="Georgia" w:hAnsi="Times New Roman" w:cs="Times New Roman"/>
          <w:sz w:val="24"/>
          <w:szCs w:val="24"/>
        </w:rPr>
        <w:t>ActivityTwo</w:t>
      </w:r>
      <w:proofErr w:type="spellEnd"/>
      <w:r w:rsidR="003354F9">
        <w:rPr>
          <w:rFonts w:ascii="Times New Roman" w:eastAsia="Georgia" w:hAnsi="Times New Roman" w:cs="Times New Roman"/>
          <w:sz w:val="24"/>
          <w:szCs w:val="24"/>
        </w:rPr>
        <w:t xml:space="preserve">, various lifecycle callback methods </w:t>
      </w:r>
      <w:del w:id="13" w:author="Adam Porter" w:date="2015-03-22T09:24:00Z">
        <w:r w:rsidR="003354F9" w:rsidDel="009A043F">
          <w:rPr>
            <w:rFonts w:ascii="Times New Roman" w:eastAsia="Georgia" w:hAnsi="Times New Roman" w:cs="Times New Roman"/>
            <w:sz w:val="24"/>
            <w:szCs w:val="24"/>
          </w:rPr>
          <w:delText xml:space="preserve">will be </w:delText>
        </w:r>
      </w:del>
      <w:ins w:id="14" w:author="Adam Porter" w:date="2015-03-22T09:24:00Z">
        <w:r w:rsidR="009A043F">
          <w:rPr>
            <w:rFonts w:ascii="Times New Roman" w:eastAsia="Georgia" w:hAnsi="Times New Roman" w:cs="Times New Roman"/>
            <w:sz w:val="24"/>
            <w:szCs w:val="24"/>
          </w:rPr>
          <w:t xml:space="preserve">get called </w:t>
        </w:r>
      </w:ins>
      <w:del w:id="15" w:author="Adam Porter" w:date="2015-03-22T09:24:00Z">
        <w:r w:rsidR="003354F9" w:rsidDel="009A043F">
          <w:rPr>
            <w:rFonts w:ascii="Times New Roman" w:eastAsia="Georgia" w:hAnsi="Times New Roman" w:cs="Times New Roman"/>
            <w:sz w:val="24"/>
            <w:szCs w:val="24"/>
          </w:rPr>
          <w:delText xml:space="preserve">invoked </w:delText>
        </w:r>
      </w:del>
      <w:r w:rsidR="003354F9">
        <w:rPr>
          <w:rFonts w:ascii="Times New Roman" w:eastAsia="Georgia" w:hAnsi="Times New Roman" w:cs="Times New Roman"/>
          <w:sz w:val="24"/>
          <w:szCs w:val="24"/>
        </w:rPr>
        <w:t xml:space="preserve">and </w:t>
      </w:r>
      <w:r w:rsidR="00E96D7D">
        <w:rPr>
          <w:rFonts w:ascii="Times New Roman" w:eastAsia="Georgia" w:hAnsi="Times New Roman" w:cs="Times New Roman"/>
          <w:sz w:val="24"/>
          <w:szCs w:val="24"/>
        </w:rPr>
        <w:t>all</w:t>
      </w:r>
      <w:r w:rsidR="003354F9">
        <w:rPr>
          <w:rFonts w:ascii="Times New Roman" w:eastAsia="Georgia" w:hAnsi="Times New Roman" w:cs="Times New Roman"/>
          <w:sz w:val="24"/>
          <w:szCs w:val="24"/>
        </w:rPr>
        <w:t xml:space="preserve"> associated counters </w:t>
      </w:r>
      <w:del w:id="16" w:author="Adam Porter" w:date="2015-03-22T09:24:00Z">
        <w:r w:rsidR="003354F9" w:rsidDel="009A043F">
          <w:rPr>
            <w:rFonts w:ascii="Times New Roman" w:eastAsia="Georgia" w:hAnsi="Times New Roman" w:cs="Times New Roman"/>
            <w:sz w:val="24"/>
            <w:szCs w:val="24"/>
          </w:rPr>
          <w:delText xml:space="preserve">will be </w:delText>
        </w:r>
      </w:del>
      <w:ins w:id="17" w:author="Adam Porter" w:date="2015-03-22T09:24:00Z">
        <w:r w:rsidR="009A043F">
          <w:rPr>
            <w:rFonts w:ascii="Times New Roman" w:eastAsia="Georgia" w:hAnsi="Times New Roman" w:cs="Times New Roman"/>
            <w:sz w:val="24"/>
            <w:szCs w:val="24"/>
          </w:rPr>
          <w:t xml:space="preserve">are </w:t>
        </w:r>
      </w:ins>
      <w:r w:rsidR="003354F9">
        <w:rPr>
          <w:rFonts w:ascii="Times New Roman" w:eastAsia="Georgia" w:hAnsi="Times New Roman" w:cs="Times New Roman"/>
          <w:sz w:val="24"/>
          <w:szCs w:val="24"/>
        </w:rPr>
        <w:t xml:space="preserve">incremented. </w:t>
      </w:r>
      <w:proofErr w:type="spellStart"/>
      <w:r w:rsidR="00E96D7D">
        <w:rPr>
          <w:rFonts w:ascii="Times New Roman" w:eastAsia="Georgia" w:hAnsi="Times New Roman" w:cs="Times New Roman"/>
          <w:sz w:val="24"/>
          <w:szCs w:val="24"/>
        </w:rPr>
        <w:t>ActivityTwo</w:t>
      </w:r>
      <w:proofErr w:type="spellEnd"/>
      <w:r w:rsidR="003354F9">
        <w:rPr>
          <w:rFonts w:ascii="Times New Roman" w:eastAsia="Georgia" w:hAnsi="Times New Roman" w:cs="Times New Roman"/>
          <w:sz w:val="24"/>
          <w:szCs w:val="24"/>
        </w:rPr>
        <w:t xml:space="preserve"> </w:t>
      </w:r>
      <w:del w:id="18" w:author="Adam Porter" w:date="2015-03-22T09:24:00Z">
        <w:r w:rsidR="003354F9" w:rsidDel="009A043F">
          <w:rPr>
            <w:rFonts w:ascii="Times New Roman" w:eastAsia="Georgia" w:hAnsi="Times New Roman" w:cs="Times New Roman"/>
            <w:sz w:val="24"/>
            <w:szCs w:val="24"/>
          </w:rPr>
          <w:delText xml:space="preserve">will </w:delText>
        </w:r>
      </w:del>
      <w:r w:rsidR="003354F9">
        <w:rPr>
          <w:rFonts w:ascii="Times New Roman" w:eastAsia="Georgia" w:hAnsi="Times New Roman" w:cs="Times New Roman"/>
          <w:sz w:val="24"/>
          <w:szCs w:val="24"/>
        </w:rPr>
        <w:t>display</w:t>
      </w:r>
      <w:ins w:id="19" w:author="Adam Porter" w:date="2015-03-22T09:24:00Z">
        <w:r w:rsidR="009A043F">
          <w:rPr>
            <w:rFonts w:ascii="Times New Roman" w:eastAsia="Georgia" w:hAnsi="Times New Roman" w:cs="Times New Roman"/>
            <w:sz w:val="24"/>
            <w:szCs w:val="24"/>
          </w:rPr>
          <w:t>s</w:t>
        </w:r>
      </w:ins>
      <w:r w:rsidR="003354F9">
        <w:rPr>
          <w:rFonts w:ascii="Times New Roman" w:eastAsia="Georgia" w:hAnsi="Times New Roman" w:cs="Times New Roman"/>
          <w:sz w:val="24"/>
          <w:szCs w:val="24"/>
        </w:rPr>
        <w:t xml:space="preserve"> </w:t>
      </w:r>
      <w:r>
        <w:rPr>
          <w:rFonts w:ascii="Times New Roman" w:eastAsia="Georgia" w:hAnsi="Times New Roman" w:cs="Times New Roman"/>
          <w:sz w:val="24"/>
          <w:szCs w:val="24"/>
        </w:rPr>
        <w:t>a B</w:t>
      </w:r>
      <w:r w:rsidR="003354F9">
        <w:rPr>
          <w:rFonts w:ascii="Times New Roman" w:eastAsia="Georgia" w:hAnsi="Times New Roman" w:cs="Times New Roman"/>
          <w:sz w:val="24"/>
          <w:szCs w:val="24"/>
        </w:rPr>
        <w:t xml:space="preserve">utton, labeled “Close Activity” to close the activity (the user may also press the Android Back Button to navigate out of the Activity). Again, we </w:t>
      </w:r>
      <w:del w:id="20" w:author="Adam Porter" w:date="2015-03-22T09:24:00Z">
        <w:r w:rsidR="003354F9" w:rsidDel="009A043F">
          <w:rPr>
            <w:rFonts w:ascii="Times New Roman" w:eastAsia="Georgia" w:hAnsi="Times New Roman" w:cs="Times New Roman"/>
            <w:sz w:val="24"/>
            <w:szCs w:val="24"/>
          </w:rPr>
          <w:delText xml:space="preserve">will </w:delText>
        </w:r>
      </w:del>
      <w:r w:rsidR="003354F9">
        <w:rPr>
          <w:rFonts w:ascii="Times New Roman" w:eastAsia="Georgia" w:hAnsi="Times New Roman" w:cs="Times New Roman"/>
          <w:sz w:val="24"/>
          <w:szCs w:val="24"/>
        </w:rPr>
        <w:t>provide you with the associated layout files, so you don’t need to implement them</w:t>
      </w:r>
      <w:r w:rsidR="00E96D7D">
        <w:rPr>
          <w:rFonts w:ascii="Times New Roman" w:eastAsia="Georgia" w:hAnsi="Times New Roman" w:cs="Times New Roman"/>
          <w:sz w:val="24"/>
          <w:szCs w:val="24"/>
        </w:rPr>
        <w:t xml:space="preserve"> and you shouldn’t </w:t>
      </w:r>
      <w:del w:id="21" w:author="Adam Porter" w:date="2015-03-22T09:24:00Z">
        <w:r w:rsidR="00E96D7D" w:rsidDel="009A043F">
          <w:rPr>
            <w:rFonts w:ascii="Times New Roman" w:eastAsia="Georgia" w:hAnsi="Times New Roman" w:cs="Times New Roman"/>
            <w:sz w:val="24"/>
            <w:szCs w:val="24"/>
          </w:rPr>
          <w:delText xml:space="preserve">change </w:delText>
        </w:r>
      </w:del>
      <w:ins w:id="22" w:author="Adam Porter" w:date="2015-03-22T09:24:00Z">
        <w:r w:rsidR="009A043F">
          <w:rPr>
            <w:rFonts w:ascii="Times New Roman" w:eastAsia="Georgia" w:hAnsi="Times New Roman" w:cs="Times New Roman"/>
            <w:sz w:val="24"/>
            <w:szCs w:val="24"/>
          </w:rPr>
          <w:t xml:space="preserve">modify </w:t>
        </w:r>
      </w:ins>
      <w:r w:rsidR="00E96D7D">
        <w:rPr>
          <w:rFonts w:ascii="Times New Roman" w:eastAsia="Georgia" w:hAnsi="Times New Roman" w:cs="Times New Roman"/>
          <w:sz w:val="24"/>
          <w:szCs w:val="24"/>
        </w:rPr>
        <w:t>them</w:t>
      </w:r>
      <w:r w:rsidR="003354F9">
        <w:rPr>
          <w:rFonts w:ascii="Times New Roman" w:eastAsia="Georgia" w:hAnsi="Times New Roman" w:cs="Times New Roman"/>
          <w:sz w:val="24"/>
          <w:szCs w:val="24"/>
        </w:rPr>
        <w:t>.</w:t>
      </w:r>
      <w:r w:rsidR="006444C2">
        <w:rPr>
          <w:rFonts w:ascii="Times New Roman" w:eastAsia="Georgia" w:hAnsi="Times New Roman" w:cs="Times New Roman"/>
          <w:sz w:val="24"/>
          <w:szCs w:val="24"/>
        </w:rPr>
        <w:t xml:space="preserve"> </w:t>
      </w:r>
      <w:r w:rsidR="003354F9">
        <w:rPr>
          <w:rFonts w:ascii="Times New Roman" w:eastAsia="Georgia" w:hAnsi="Times New Roman" w:cs="Times New Roman"/>
          <w:sz w:val="24"/>
          <w:szCs w:val="24"/>
        </w:rPr>
        <w:t xml:space="preserve">Just like </w:t>
      </w:r>
      <w:proofErr w:type="spellStart"/>
      <w:r w:rsidR="00E96D7D">
        <w:rPr>
          <w:rFonts w:ascii="Times New Roman" w:eastAsia="Georgia" w:hAnsi="Times New Roman" w:cs="Times New Roman"/>
          <w:sz w:val="24"/>
          <w:szCs w:val="24"/>
        </w:rPr>
        <w:t>ActivityOne</w:t>
      </w:r>
      <w:proofErr w:type="spellEnd"/>
      <w:r w:rsidR="003354F9">
        <w:rPr>
          <w:rFonts w:ascii="Times New Roman" w:eastAsia="Georgia" w:hAnsi="Times New Roman" w:cs="Times New Roman"/>
          <w:sz w:val="24"/>
          <w:szCs w:val="24"/>
        </w:rPr>
        <w:t xml:space="preserve">, </w:t>
      </w:r>
      <w:proofErr w:type="spellStart"/>
      <w:r w:rsidR="00E96D7D">
        <w:rPr>
          <w:rFonts w:ascii="Times New Roman" w:eastAsia="Georgia" w:hAnsi="Times New Roman" w:cs="Times New Roman"/>
          <w:sz w:val="24"/>
          <w:szCs w:val="24"/>
        </w:rPr>
        <w:t>ActivityTwo</w:t>
      </w:r>
      <w:proofErr w:type="spellEnd"/>
      <w:r w:rsidR="003354F9">
        <w:rPr>
          <w:rFonts w:ascii="Times New Roman" w:eastAsia="Georgia" w:hAnsi="Times New Roman" w:cs="Times New Roman"/>
          <w:sz w:val="24"/>
          <w:szCs w:val="24"/>
        </w:rPr>
        <w:t xml:space="preserve"> will monitor </w:t>
      </w:r>
      <w:r w:rsidR="00E96D7D">
        <w:rPr>
          <w:rFonts w:ascii="Times New Roman" w:eastAsia="Georgia" w:hAnsi="Times New Roman" w:cs="Times New Roman"/>
          <w:sz w:val="24"/>
          <w:szCs w:val="24"/>
        </w:rPr>
        <w:t xml:space="preserve">four </w:t>
      </w:r>
      <w:r>
        <w:rPr>
          <w:rFonts w:ascii="Times New Roman" w:eastAsia="Georgia" w:hAnsi="Times New Roman" w:cs="Times New Roman"/>
          <w:sz w:val="24"/>
          <w:szCs w:val="24"/>
        </w:rPr>
        <w:t>specific</w:t>
      </w:r>
      <w:r w:rsidR="005920DB">
        <w:rPr>
          <w:rFonts w:ascii="Times New Roman" w:eastAsia="Georgia" w:hAnsi="Times New Roman" w:cs="Times New Roman"/>
          <w:sz w:val="24"/>
          <w:szCs w:val="24"/>
        </w:rPr>
        <w:t xml:space="preserve"> Activity lifecycle callbacks, display</w:t>
      </w:r>
      <w:r>
        <w:rPr>
          <w:rFonts w:ascii="Times New Roman" w:eastAsia="Georgia" w:hAnsi="Times New Roman" w:cs="Times New Roman"/>
          <w:sz w:val="24"/>
          <w:szCs w:val="24"/>
        </w:rPr>
        <w:t>ing</w:t>
      </w:r>
      <w:r w:rsidR="005920DB">
        <w:rPr>
          <w:rFonts w:ascii="Times New Roman" w:eastAsia="Georgia" w:hAnsi="Times New Roman" w:cs="Times New Roman"/>
          <w:sz w:val="24"/>
          <w:szCs w:val="24"/>
        </w:rPr>
        <w:t xml:space="preserve"> the appropriate met</w:t>
      </w:r>
      <w:r w:rsidR="00E96D7D">
        <w:rPr>
          <w:rFonts w:ascii="Times New Roman" w:eastAsia="Georgia" w:hAnsi="Times New Roman" w:cs="Times New Roman"/>
          <w:sz w:val="24"/>
          <w:szCs w:val="24"/>
        </w:rPr>
        <w:t>hod names and invocation counts. It also output</w:t>
      </w:r>
      <w:r w:rsidR="00306DB6">
        <w:rPr>
          <w:rFonts w:ascii="Times New Roman" w:eastAsia="Georgia" w:hAnsi="Times New Roman" w:cs="Times New Roman"/>
          <w:sz w:val="24"/>
          <w:szCs w:val="24"/>
        </w:rPr>
        <w:t>s</w:t>
      </w:r>
      <w:r>
        <w:rPr>
          <w:rFonts w:ascii="Times New Roman" w:eastAsia="Georgia" w:hAnsi="Times New Roman" w:cs="Times New Roman"/>
          <w:sz w:val="24"/>
          <w:szCs w:val="24"/>
        </w:rPr>
        <w:t xml:space="preserve"> </w:t>
      </w:r>
      <w:r w:rsidR="003354F9">
        <w:rPr>
          <w:rFonts w:ascii="Times New Roman" w:eastAsia="Georgia" w:hAnsi="Times New Roman" w:cs="Times New Roman"/>
          <w:sz w:val="24"/>
          <w:szCs w:val="24"/>
        </w:rPr>
        <w:t xml:space="preserve">a log message each time </w:t>
      </w:r>
      <w:proofErr w:type="spellStart"/>
      <w:r w:rsidR="00E96D7D">
        <w:rPr>
          <w:rFonts w:ascii="Times New Roman" w:eastAsia="Georgia" w:hAnsi="Times New Roman" w:cs="Times New Roman"/>
          <w:sz w:val="24"/>
          <w:szCs w:val="24"/>
        </w:rPr>
        <w:t>ActivityTwo</w:t>
      </w:r>
      <w:proofErr w:type="spellEnd"/>
      <w:r w:rsidR="003354F9">
        <w:rPr>
          <w:rFonts w:ascii="Times New Roman" w:eastAsia="Georgia" w:hAnsi="Times New Roman" w:cs="Times New Roman"/>
          <w:sz w:val="24"/>
          <w:szCs w:val="24"/>
        </w:rPr>
        <w:t xml:space="preserve"> executes </w:t>
      </w:r>
      <w:r>
        <w:rPr>
          <w:rFonts w:ascii="Times New Roman" w:eastAsia="Georgia" w:hAnsi="Times New Roman" w:cs="Times New Roman"/>
          <w:sz w:val="24"/>
          <w:szCs w:val="24"/>
        </w:rPr>
        <w:t>any lifecycle callback method</w:t>
      </w:r>
      <w:r w:rsidR="003354F9">
        <w:rPr>
          <w:rFonts w:ascii="Times New Roman" w:eastAsia="Georgia" w:hAnsi="Times New Roman" w:cs="Times New Roman"/>
          <w:sz w:val="24"/>
          <w:szCs w:val="24"/>
        </w:rPr>
        <w:t xml:space="preserve">. </w:t>
      </w:r>
    </w:p>
    <w:p w14:paraId="1D973C0A" w14:textId="77777777" w:rsidR="005920DB" w:rsidRDefault="005920DB">
      <w:pPr>
        <w:pStyle w:val="TwoContentLTGliederung1"/>
        <w:spacing w:before="60"/>
        <w:rPr>
          <w:rFonts w:ascii="Times New Roman" w:eastAsia="Georgia" w:hAnsi="Times New Roman" w:cs="Times New Roman"/>
          <w:sz w:val="24"/>
          <w:szCs w:val="24"/>
        </w:rPr>
      </w:pPr>
    </w:p>
    <w:p w14:paraId="4DE71596" w14:textId="77777777" w:rsidR="00444205" w:rsidRDefault="00444205">
      <w:pPr>
        <w:rPr>
          <w:rFonts w:ascii="Times New Roman" w:eastAsia="Georgia" w:hAnsi="Times New Roman" w:cs="Times New Roman"/>
          <w:color w:val="000000"/>
        </w:rPr>
      </w:pPr>
      <w:r>
        <w:rPr>
          <w:rFonts w:ascii="Times New Roman" w:eastAsia="Georgia" w:hAnsi="Times New Roman" w:cs="Times New Roman"/>
        </w:rPr>
        <w:br w:type="page"/>
      </w:r>
    </w:p>
    <w:p w14:paraId="3534000C" w14:textId="77777777" w:rsidR="00444205" w:rsidRDefault="00444205">
      <w:pPr>
        <w:pStyle w:val="TwoContentLTGliederung1"/>
        <w:spacing w:before="60"/>
        <w:rPr>
          <w:rFonts w:ascii="Times New Roman" w:eastAsia="Georgia" w:hAnsi="Times New Roman" w:cs="Times New Roman"/>
          <w:sz w:val="24"/>
          <w:szCs w:val="24"/>
        </w:rPr>
      </w:pPr>
    </w:p>
    <w:p w14:paraId="26F29D0F" w14:textId="78B851D1" w:rsidR="00DA2AFB" w:rsidRDefault="009A043F">
      <w:pPr>
        <w:pStyle w:val="TwoContentLTGliederung1"/>
        <w:spacing w:before="60"/>
        <w:rPr>
          <w:rFonts w:ascii="Times New Roman" w:eastAsia="Georgia" w:hAnsi="Times New Roman" w:cs="Times New Roman"/>
          <w:sz w:val="24"/>
          <w:szCs w:val="24"/>
        </w:rPr>
      </w:pPr>
      <w:ins w:id="23" w:author="Adam Porter" w:date="2015-03-22T09:25:00Z">
        <w:r>
          <w:rPr>
            <w:rFonts w:ascii="Times New Roman" w:eastAsia="Georgia" w:hAnsi="Times New Roman" w:cs="Times New Roman"/>
            <w:sz w:val="24"/>
            <w:szCs w:val="24"/>
          </w:rPr>
          <w:t xml:space="preserve">Make sure that </w:t>
        </w:r>
        <w:proofErr w:type="spellStart"/>
        <w:r>
          <w:rPr>
            <w:rFonts w:ascii="Times New Roman" w:eastAsia="Georgia" w:hAnsi="Times New Roman" w:cs="Times New Roman"/>
            <w:sz w:val="24"/>
            <w:szCs w:val="24"/>
          </w:rPr>
          <w:t>ActivityOne’s</w:t>
        </w:r>
        <w:proofErr w:type="spellEnd"/>
        <w:r>
          <w:rPr>
            <w:rFonts w:ascii="Times New Roman" w:eastAsia="Georgia" w:hAnsi="Times New Roman" w:cs="Times New Roman"/>
            <w:sz w:val="24"/>
            <w:szCs w:val="24"/>
          </w:rPr>
          <w:t xml:space="preserve"> user interface displays the correct method invocation counts after</w:t>
        </w:r>
      </w:ins>
      <w:del w:id="24" w:author="Adam Porter" w:date="2015-03-22T09:25:00Z">
        <w:r w:rsidR="001F350C" w:rsidDel="009A043F">
          <w:rPr>
            <w:rFonts w:ascii="Times New Roman" w:eastAsia="Georgia" w:hAnsi="Times New Roman" w:cs="Times New Roman"/>
            <w:sz w:val="24"/>
            <w:szCs w:val="24"/>
          </w:rPr>
          <w:delText>W</w:delText>
        </w:r>
      </w:del>
      <w:ins w:id="25" w:author="Adam Porter" w:date="2015-03-22T09:25:00Z">
        <w:r>
          <w:rPr>
            <w:rFonts w:ascii="Times New Roman" w:eastAsia="Georgia" w:hAnsi="Times New Roman" w:cs="Times New Roman"/>
            <w:sz w:val="24"/>
            <w:szCs w:val="24"/>
          </w:rPr>
          <w:t xml:space="preserve"> </w:t>
        </w:r>
      </w:ins>
      <w:del w:id="26" w:author="Adam Porter" w:date="2015-03-22T09:25:00Z">
        <w:r w:rsidR="003354F9" w:rsidDel="009A043F">
          <w:rPr>
            <w:rFonts w:ascii="Times New Roman" w:eastAsia="Georgia" w:hAnsi="Times New Roman" w:cs="Times New Roman"/>
            <w:sz w:val="24"/>
            <w:szCs w:val="24"/>
          </w:rPr>
          <w:delText xml:space="preserve">hen </w:delText>
        </w:r>
      </w:del>
      <w:r w:rsidR="003354F9">
        <w:rPr>
          <w:rFonts w:ascii="Times New Roman" w:eastAsia="Georgia" w:hAnsi="Times New Roman" w:cs="Times New Roman"/>
          <w:sz w:val="24"/>
          <w:szCs w:val="24"/>
        </w:rPr>
        <w:t xml:space="preserve">the user navigates </w:t>
      </w:r>
      <w:del w:id="27" w:author="Adam Porter" w:date="2015-03-22T09:25:00Z">
        <w:r w:rsidR="003354F9" w:rsidDel="009A043F">
          <w:rPr>
            <w:rFonts w:ascii="Times New Roman" w:eastAsia="Georgia" w:hAnsi="Times New Roman" w:cs="Times New Roman"/>
            <w:sz w:val="24"/>
            <w:szCs w:val="24"/>
          </w:rPr>
          <w:delText xml:space="preserve">away </w:delText>
        </w:r>
      </w:del>
      <w:r w:rsidR="003354F9">
        <w:rPr>
          <w:rFonts w:ascii="Times New Roman" w:eastAsia="Georgia" w:hAnsi="Times New Roman" w:cs="Times New Roman"/>
          <w:sz w:val="24"/>
          <w:szCs w:val="24"/>
        </w:rPr>
        <w:t xml:space="preserve">from </w:t>
      </w:r>
      <w:proofErr w:type="spellStart"/>
      <w:r w:rsidR="00E96D7D">
        <w:rPr>
          <w:rFonts w:ascii="Times New Roman" w:eastAsia="Georgia" w:hAnsi="Times New Roman" w:cs="Times New Roman"/>
          <w:sz w:val="24"/>
          <w:szCs w:val="24"/>
        </w:rPr>
        <w:t>ActivityTwo</w:t>
      </w:r>
      <w:proofErr w:type="spellEnd"/>
      <w:r w:rsidR="003354F9">
        <w:rPr>
          <w:rFonts w:ascii="Times New Roman" w:eastAsia="Georgia" w:hAnsi="Times New Roman" w:cs="Times New Roman"/>
          <w:sz w:val="24"/>
          <w:szCs w:val="24"/>
        </w:rPr>
        <w:t xml:space="preserve"> </w:t>
      </w:r>
      <w:del w:id="28" w:author="Adam Porter" w:date="2015-03-22T09:25:00Z">
        <w:r w:rsidR="003354F9" w:rsidDel="009A043F">
          <w:rPr>
            <w:rFonts w:ascii="Times New Roman" w:eastAsia="Georgia" w:hAnsi="Times New Roman" w:cs="Times New Roman"/>
            <w:sz w:val="24"/>
            <w:szCs w:val="24"/>
          </w:rPr>
          <w:delText xml:space="preserve">and </w:delText>
        </w:r>
        <w:r w:rsidR="001F350C" w:rsidDel="009A043F">
          <w:rPr>
            <w:rFonts w:ascii="Times New Roman" w:eastAsia="Georgia" w:hAnsi="Times New Roman" w:cs="Times New Roman"/>
            <w:sz w:val="24"/>
            <w:szCs w:val="24"/>
          </w:rPr>
          <w:delText xml:space="preserve">eventually </w:delText>
        </w:r>
      </w:del>
      <w:ins w:id="29" w:author="Adam Porter" w:date="2015-03-22T09:25:00Z">
        <w:r>
          <w:rPr>
            <w:rFonts w:ascii="Times New Roman" w:eastAsia="Georgia" w:hAnsi="Times New Roman" w:cs="Times New Roman"/>
            <w:sz w:val="24"/>
            <w:szCs w:val="24"/>
          </w:rPr>
          <w:t xml:space="preserve">back to </w:t>
        </w:r>
      </w:ins>
      <w:del w:id="30" w:author="Adam Porter" w:date="2015-03-22T09:25:00Z">
        <w:r w:rsidR="001F350C" w:rsidDel="009A043F">
          <w:rPr>
            <w:rFonts w:ascii="Times New Roman" w:eastAsia="Georgia" w:hAnsi="Times New Roman" w:cs="Times New Roman"/>
            <w:sz w:val="24"/>
            <w:szCs w:val="24"/>
          </w:rPr>
          <w:delText xml:space="preserve">returns </w:delText>
        </w:r>
      </w:del>
      <w:proofErr w:type="spellStart"/>
      <w:r w:rsidR="001F350C">
        <w:rPr>
          <w:rFonts w:ascii="Times New Roman" w:eastAsia="Georgia" w:hAnsi="Times New Roman" w:cs="Times New Roman"/>
          <w:sz w:val="24"/>
          <w:szCs w:val="24"/>
        </w:rPr>
        <w:t>to</w:t>
      </w:r>
      <w:proofErr w:type="spellEnd"/>
      <w:r w:rsidR="001F350C">
        <w:rPr>
          <w:rFonts w:ascii="Times New Roman" w:eastAsia="Georgia" w:hAnsi="Times New Roman" w:cs="Times New Roman"/>
          <w:sz w:val="24"/>
          <w:szCs w:val="24"/>
        </w:rPr>
        <w:t xml:space="preserve"> </w:t>
      </w:r>
      <w:proofErr w:type="spellStart"/>
      <w:r w:rsidR="00E96D7D">
        <w:rPr>
          <w:rFonts w:ascii="Times New Roman" w:eastAsia="Georgia" w:hAnsi="Times New Roman" w:cs="Times New Roman"/>
          <w:sz w:val="24"/>
          <w:szCs w:val="24"/>
        </w:rPr>
        <w:t>ActivityOne</w:t>
      </w:r>
      <w:proofErr w:type="spellEnd"/>
      <w:r w:rsidR="003354F9">
        <w:rPr>
          <w:rFonts w:ascii="Times New Roman" w:eastAsia="Georgia" w:hAnsi="Times New Roman" w:cs="Times New Roman"/>
          <w:sz w:val="24"/>
          <w:szCs w:val="24"/>
        </w:rPr>
        <w:t>,</w:t>
      </w:r>
      <w:del w:id="31" w:author="Adam Porter" w:date="2015-03-22T09:25:00Z">
        <w:r w:rsidR="003354F9" w:rsidDel="009A043F">
          <w:rPr>
            <w:rFonts w:ascii="Times New Roman" w:eastAsia="Georgia" w:hAnsi="Times New Roman" w:cs="Times New Roman"/>
            <w:sz w:val="24"/>
            <w:szCs w:val="24"/>
          </w:rPr>
          <w:delText xml:space="preserve"> make sure that </w:delText>
        </w:r>
        <w:r w:rsidR="00E96D7D" w:rsidDel="009A043F">
          <w:rPr>
            <w:rFonts w:ascii="Times New Roman" w:eastAsia="Georgia" w:hAnsi="Times New Roman" w:cs="Times New Roman"/>
            <w:sz w:val="24"/>
            <w:szCs w:val="24"/>
          </w:rPr>
          <w:delText>ActivityOne</w:delText>
        </w:r>
        <w:r w:rsidR="003354F9" w:rsidDel="009A043F">
          <w:rPr>
            <w:rFonts w:ascii="Times New Roman" w:eastAsia="Georgia" w:hAnsi="Times New Roman" w:cs="Times New Roman"/>
            <w:sz w:val="24"/>
            <w:szCs w:val="24"/>
          </w:rPr>
          <w:delText>’s user interface displays the correct method invocation counts</w:delText>
        </w:r>
      </w:del>
      <w:r w:rsidR="003354F9">
        <w:rPr>
          <w:rFonts w:ascii="Times New Roman" w:eastAsia="Georgia" w:hAnsi="Times New Roman" w:cs="Times New Roman"/>
          <w:sz w:val="24"/>
          <w:szCs w:val="24"/>
        </w:rPr>
        <w:t>.</w:t>
      </w:r>
    </w:p>
    <w:p w14:paraId="4DB8BC56" w14:textId="4A9E2585" w:rsidR="006106B7" w:rsidRDefault="006106B7" w:rsidP="002C108F">
      <w:pPr>
        <w:rPr>
          <w:rFonts w:hint="eastAsia"/>
        </w:rPr>
      </w:pPr>
      <w:r>
        <w:rPr>
          <w:rFonts w:ascii="Helvetica Neue" w:eastAsia="Georgia" w:hAnsi="Helvetica Neue"/>
          <w:b/>
          <w:noProof/>
          <w:lang w:eastAsia="en-US" w:bidi="ar-SA"/>
        </w:rPr>
        <w:drawing>
          <wp:anchor distT="0" distB="0" distL="114300" distR="114300" simplePos="0" relativeHeight="2" behindDoc="0" locked="0" layoutInCell="1" allowOverlap="1" wp14:anchorId="7F15C90D" wp14:editId="4FD3E4FF">
            <wp:simplePos x="0" y="0"/>
            <wp:positionH relativeFrom="column">
              <wp:posOffset>2053590</wp:posOffset>
            </wp:positionH>
            <wp:positionV relativeFrom="paragraph">
              <wp:posOffset>143510</wp:posOffset>
            </wp:positionV>
            <wp:extent cx="1645920" cy="2743200"/>
            <wp:effectExtent l="25400" t="25400" r="30480" b="25400"/>
            <wp:wrapTopAndBottom/>
            <wp:docPr id="3" name="graphic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bwMode="auto">
                    <a:xfrm>
                      <a:off x="0" y="0"/>
                      <a:ext cx="1645920" cy="2743200"/>
                    </a:xfrm>
                    <a:prstGeom prst="rect">
                      <a:avLst/>
                    </a:prstGeom>
                    <a:noFill/>
                    <a:ln w="9525" cap="flat" cmpd="sng" algn="ctr">
                      <a:solidFill>
                        <a:srgbClr val="000000"/>
                      </a:solidFill>
                      <a:prstDash val="solid"/>
                      <a:round/>
                      <a:headEnd type="none" w="med" len="med"/>
                      <a:tailEnd type="none" w="med" len="med"/>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margin">
              <wp14:pctWidth>0</wp14:pctWidth>
            </wp14:sizeRelH>
            <wp14:sizeRelV relativeFrom="margin">
              <wp14:pctHeight>0</wp14:pctHeight>
            </wp14:sizeRelV>
          </wp:anchor>
        </w:drawing>
      </w:r>
    </w:p>
    <w:p w14:paraId="448013FA" w14:textId="6D2A813C" w:rsidR="00A05867" w:rsidRDefault="00766002" w:rsidP="002C108F">
      <w:pPr>
        <w:rPr>
          <w:rFonts w:hint="eastAsia"/>
        </w:rPr>
      </w:pPr>
      <w:r>
        <w:t xml:space="preserve">See the screencast, </w:t>
      </w:r>
      <w:r w:rsidRPr="006106B7">
        <w:rPr>
          <w:rFonts w:hint="eastAsia"/>
        </w:rPr>
        <w:t>ActivityNoReconfig.mp4</w:t>
      </w:r>
      <w:r>
        <w:t>, that's included in the Lab.</w:t>
      </w:r>
    </w:p>
    <w:p w14:paraId="67BA101C" w14:textId="2FC8EFA4" w:rsidR="006106B7" w:rsidRDefault="00A05867" w:rsidP="00A05867">
      <w:pPr>
        <w:rPr>
          <w:rFonts w:ascii="Helvetica Neue" w:eastAsia="Georgia" w:hAnsi="Helvetica Neue"/>
        </w:rPr>
      </w:pPr>
      <w:r>
        <w:rPr>
          <w:rFonts w:ascii="Helvetica Neue" w:eastAsia="Georgia" w:hAnsi="Helvetica Neue"/>
        </w:rPr>
        <w:br w:type="page"/>
      </w:r>
    </w:p>
    <w:p w14:paraId="786D19DB" w14:textId="77777777" w:rsidR="00DA2AFB" w:rsidRPr="00A05867" w:rsidRDefault="003354F9" w:rsidP="00A05867">
      <w:pPr>
        <w:pStyle w:val="Heading2"/>
      </w:pPr>
      <w:r w:rsidRPr="00A05867">
        <w:lastRenderedPageBreak/>
        <w:t>Exercise B:</w:t>
      </w:r>
    </w:p>
    <w:p w14:paraId="0C85E052" w14:textId="3DE42F6A" w:rsidR="00DA2AFB" w:rsidRDefault="00D971C2">
      <w:pPr>
        <w:pStyle w:val="TwoContentLTGliederung1"/>
        <w:spacing w:before="60"/>
        <w:rPr>
          <w:rFonts w:ascii="Times New Roman" w:eastAsia="Georgia" w:hAnsi="Times New Roman" w:cs="Times New Roman"/>
          <w:sz w:val="24"/>
          <w:szCs w:val="24"/>
        </w:rPr>
      </w:pPr>
      <w:r>
        <w:rPr>
          <w:rFonts w:ascii="Times New Roman" w:eastAsia="Georgia" w:hAnsi="Times New Roman" w:cs="Times New Roman"/>
          <w:noProof/>
          <w:sz w:val="24"/>
          <w:szCs w:val="24"/>
          <w:lang w:eastAsia="en-US" w:bidi="ar-SA"/>
        </w:rPr>
        <w:drawing>
          <wp:anchor distT="0" distB="0" distL="114300" distR="114300" simplePos="0" relativeHeight="3" behindDoc="0" locked="0" layoutInCell="1" allowOverlap="1" wp14:anchorId="7A8BC21E" wp14:editId="5EA2EB3D">
            <wp:simplePos x="0" y="0"/>
            <wp:positionH relativeFrom="column">
              <wp:posOffset>1482090</wp:posOffset>
            </wp:positionH>
            <wp:positionV relativeFrom="paragraph">
              <wp:posOffset>1199515</wp:posOffset>
            </wp:positionV>
            <wp:extent cx="3517900" cy="2110740"/>
            <wp:effectExtent l="19050" t="19050" r="25400" b="22860"/>
            <wp:wrapTopAndBottom/>
            <wp:docPr id="4" name="graphics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bwMode="auto">
                    <a:xfrm>
                      <a:off x="0" y="0"/>
                      <a:ext cx="3517900" cy="2110740"/>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margin">
              <wp14:pctWidth>0</wp14:pctWidth>
            </wp14:sizeRelH>
            <wp14:sizeRelV relativeFrom="margin">
              <wp14:pctHeight>0</wp14:pctHeight>
            </wp14:sizeRelV>
          </wp:anchor>
        </w:drawing>
      </w:r>
      <w:r w:rsidR="003354F9">
        <w:rPr>
          <w:rFonts w:ascii="Times New Roman" w:eastAsia="Georgia" w:hAnsi="Times New Roman" w:cs="Times New Roman"/>
          <w:sz w:val="24"/>
          <w:szCs w:val="24"/>
        </w:rPr>
        <w:t>When a user reorients their Android device, changing, say, from Portrait mode to Landscape mode, or vice versa, Android, will normally kill the current Activity and then restart it. You can reorient you</w:t>
      </w:r>
      <w:r w:rsidR="00E96D7D">
        <w:rPr>
          <w:rFonts w:ascii="Times New Roman" w:eastAsia="Georgia" w:hAnsi="Times New Roman" w:cs="Times New Roman"/>
          <w:sz w:val="24"/>
          <w:szCs w:val="24"/>
        </w:rPr>
        <w:t>r</w:t>
      </w:r>
      <w:r w:rsidR="003354F9">
        <w:rPr>
          <w:rFonts w:ascii="Times New Roman" w:eastAsia="Georgia" w:hAnsi="Times New Roman" w:cs="Times New Roman"/>
          <w:sz w:val="24"/>
          <w:szCs w:val="24"/>
        </w:rPr>
        <w:t xml:space="preserve"> device in the emulator by pressing Ctrl+F12 (Command+F12 on Mac). When this happens</w:t>
      </w:r>
      <w:ins w:id="32" w:author="Adam Porter" w:date="2015-03-22T09:26:00Z">
        <w:r w:rsidR="009A043F">
          <w:rPr>
            <w:rFonts w:ascii="Times New Roman" w:eastAsia="Georgia" w:hAnsi="Times New Roman" w:cs="Times New Roman"/>
            <w:sz w:val="24"/>
            <w:szCs w:val="24"/>
          </w:rPr>
          <w:t xml:space="preserve">, </w:t>
        </w:r>
      </w:ins>
      <w:del w:id="33" w:author="Adam Porter" w:date="2015-03-22T09:26:00Z">
        <w:r w:rsidR="003354F9" w:rsidDel="009A043F">
          <w:rPr>
            <w:rFonts w:ascii="Times New Roman" w:eastAsia="Georgia" w:hAnsi="Times New Roman" w:cs="Times New Roman"/>
            <w:sz w:val="24"/>
            <w:szCs w:val="24"/>
          </w:rPr>
          <w:delText xml:space="preserve"> and </w:delText>
        </w:r>
      </w:del>
      <w:r w:rsidR="003354F9">
        <w:rPr>
          <w:rFonts w:ascii="Times New Roman" w:eastAsia="Georgia" w:hAnsi="Times New Roman" w:cs="Times New Roman"/>
          <w:sz w:val="24"/>
          <w:szCs w:val="24"/>
        </w:rPr>
        <w:t xml:space="preserve">your current Activity is killed and restarted, </w:t>
      </w:r>
      <w:ins w:id="34" w:author="Adam Porter" w:date="2015-03-22T09:26:00Z">
        <w:r w:rsidR="009A043F">
          <w:rPr>
            <w:rFonts w:ascii="Times New Roman" w:eastAsia="Georgia" w:hAnsi="Times New Roman" w:cs="Times New Roman"/>
            <w:sz w:val="24"/>
            <w:szCs w:val="24"/>
          </w:rPr>
          <w:t xml:space="preserve">and </w:t>
        </w:r>
      </w:ins>
      <w:del w:id="35" w:author="Adam Porter" w:date="2015-03-22T09:26:00Z">
        <w:r w:rsidDel="009A043F">
          <w:rPr>
            <w:rFonts w:ascii="Times New Roman" w:eastAsia="Georgia" w:hAnsi="Times New Roman" w:cs="Times New Roman"/>
            <w:sz w:val="24"/>
            <w:szCs w:val="24"/>
          </w:rPr>
          <w:delText xml:space="preserve">certain </w:delText>
        </w:r>
      </w:del>
      <w:r>
        <w:rPr>
          <w:rFonts w:ascii="Times New Roman" w:eastAsia="Georgia" w:hAnsi="Times New Roman" w:cs="Times New Roman"/>
          <w:sz w:val="24"/>
          <w:szCs w:val="24"/>
        </w:rPr>
        <w:t>Activity</w:t>
      </w:r>
      <w:r w:rsidR="003354F9">
        <w:rPr>
          <w:rFonts w:ascii="Times New Roman" w:eastAsia="Georgia" w:hAnsi="Times New Roman" w:cs="Times New Roman"/>
          <w:sz w:val="24"/>
          <w:szCs w:val="24"/>
        </w:rPr>
        <w:t xml:space="preserve"> lifecycle callback methods </w:t>
      </w:r>
      <w:del w:id="36" w:author="Adam Porter" w:date="2015-03-22T09:26:00Z">
        <w:r w:rsidR="003354F9" w:rsidDel="009A043F">
          <w:rPr>
            <w:rFonts w:ascii="Times New Roman" w:eastAsia="Georgia" w:hAnsi="Times New Roman" w:cs="Times New Roman"/>
            <w:sz w:val="24"/>
            <w:szCs w:val="24"/>
          </w:rPr>
          <w:delText xml:space="preserve">will be </w:delText>
        </w:r>
      </w:del>
      <w:ins w:id="37" w:author="Adam Porter" w:date="2015-03-22T09:26:00Z">
        <w:r w:rsidR="009A043F">
          <w:rPr>
            <w:rFonts w:ascii="Times New Roman" w:eastAsia="Georgia" w:hAnsi="Times New Roman" w:cs="Times New Roman"/>
            <w:sz w:val="24"/>
            <w:szCs w:val="24"/>
          </w:rPr>
          <w:t xml:space="preserve">are </w:t>
        </w:r>
      </w:ins>
      <w:r w:rsidR="003354F9">
        <w:rPr>
          <w:rFonts w:ascii="Times New Roman" w:eastAsia="Georgia" w:hAnsi="Times New Roman" w:cs="Times New Roman"/>
          <w:sz w:val="24"/>
          <w:szCs w:val="24"/>
        </w:rPr>
        <w:t xml:space="preserve">called. </w:t>
      </w:r>
    </w:p>
    <w:p w14:paraId="06FB6F40" w14:textId="77777777" w:rsidR="00DA2AFB" w:rsidRDefault="00DA2AFB">
      <w:pPr>
        <w:pStyle w:val="TwoContentLTGliederung1"/>
        <w:spacing w:before="60"/>
        <w:rPr>
          <w:rFonts w:ascii="Times New Roman" w:eastAsia="Georgia" w:hAnsi="Times New Roman" w:cs="Times New Roman"/>
          <w:sz w:val="24"/>
          <w:szCs w:val="24"/>
        </w:rPr>
      </w:pPr>
    </w:p>
    <w:p w14:paraId="76E7AC55" w14:textId="75FBC9F3" w:rsidR="00DA2AFB" w:rsidRDefault="003354F9">
      <w:pPr>
        <w:pStyle w:val="TwoContentLTGliederung1"/>
        <w:spacing w:before="60"/>
      </w:pPr>
      <w:r>
        <w:rPr>
          <w:rFonts w:ascii="Times New Roman" w:eastAsia="Georgia" w:hAnsi="Times New Roman" w:cs="Times New Roman"/>
          <w:sz w:val="24"/>
          <w:szCs w:val="24"/>
        </w:rPr>
        <w:t xml:space="preserve">In this exercise, you </w:t>
      </w:r>
      <w:r w:rsidR="0097015E">
        <w:rPr>
          <w:rFonts w:ascii="Times New Roman" w:eastAsia="Georgia" w:hAnsi="Times New Roman" w:cs="Times New Roman"/>
          <w:sz w:val="24"/>
          <w:szCs w:val="24"/>
        </w:rPr>
        <w:t>will</w:t>
      </w:r>
      <w:r>
        <w:rPr>
          <w:rFonts w:ascii="Times New Roman" w:eastAsia="Georgia" w:hAnsi="Times New Roman" w:cs="Times New Roman"/>
          <w:sz w:val="24"/>
          <w:szCs w:val="24"/>
        </w:rPr>
        <w:t xml:space="preserve"> modify your application from Exercise A so that the lifecycle callback invocation counters maintain their </w:t>
      </w:r>
      <w:r w:rsidR="00D1030B">
        <w:rPr>
          <w:rFonts w:ascii="Times New Roman" w:eastAsia="Georgia" w:hAnsi="Times New Roman" w:cs="Times New Roman"/>
          <w:sz w:val="24"/>
          <w:szCs w:val="24"/>
        </w:rPr>
        <w:t xml:space="preserve">running counts </w:t>
      </w:r>
      <w:r>
        <w:rPr>
          <w:rFonts w:ascii="Times New Roman" w:eastAsia="Georgia" w:hAnsi="Times New Roman" w:cs="Times New Roman"/>
          <w:sz w:val="24"/>
          <w:szCs w:val="24"/>
        </w:rPr>
        <w:t xml:space="preserve">even </w:t>
      </w:r>
      <w:r w:rsidR="0097015E">
        <w:rPr>
          <w:rFonts w:ascii="Times New Roman" w:eastAsia="Georgia" w:hAnsi="Times New Roman" w:cs="Times New Roman"/>
          <w:sz w:val="24"/>
          <w:szCs w:val="24"/>
        </w:rPr>
        <w:t>though the underlying Activities</w:t>
      </w:r>
      <w:r>
        <w:rPr>
          <w:rFonts w:ascii="Times New Roman" w:eastAsia="Georgia" w:hAnsi="Times New Roman" w:cs="Times New Roman"/>
          <w:sz w:val="24"/>
          <w:szCs w:val="24"/>
        </w:rPr>
        <w:t xml:space="preserve"> are being killed and recreated</w:t>
      </w:r>
      <w:r w:rsidR="00D1030B">
        <w:rPr>
          <w:rFonts w:ascii="Times New Roman" w:eastAsia="Georgia" w:hAnsi="Times New Roman" w:cs="Times New Roman"/>
          <w:sz w:val="24"/>
          <w:szCs w:val="24"/>
        </w:rPr>
        <w:t xml:space="preserve"> because of reconfiguration. If an Activity is killed normally (e.g., by clicking the "Close Activity Two" button or by hitting the Back button) </w:t>
      </w:r>
      <w:ins w:id="38" w:author="Adam Porter" w:date="2015-03-22T09:27:00Z">
        <w:r w:rsidR="009A043F">
          <w:rPr>
            <w:rFonts w:ascii="Times New Roman" w:eastAsia="Georgia" w:hAnsi="Times New Roman" w:cs="Times New Roman"/>
            <w:sz w:val="24"/>
            <w:szCs w:val="24"/>
          </w:rPr>
          <w:t xml:space="preserve">and later restarted by the user </w:t>
        </w:r>
      </w:ins>
      <w:r w:rsidR="00D1030B">
        <w:rPr>
          <w:rFonts w:ascii="Times New Roman" w:eastAsia="Georgia" w:hAnsi="Times New Roman" w:cs="Times New Roman"/>
          <w:sz w:val="24"/>
          <w:szCs w:val="24"/>
        </w:rPr>
        <w:t>then the counts should restart from zero.</w:t>
      </w:r>
    </w:p>
    <w:p w14:paraId="55922061" w14:textId="4D3846C6" w:rsidR="00C461F5" w:rsidRDefault="003354F9">
      <w:pPr>
        <w:pStyle w:val="TwoContentLTGliederung1"/>
        <w:spacing w:before="60"/>
        <w:rPr>
          <w:rFonts w:ascii="Times New Roman" w:hAnsi="Times New Roman" w:cs="Times New Roman"/>
          <w:sz w:val="24"/>
          <w:szCs w:val="24"/>
        </w:rPr>
      </w:pPr>
      <w:r>
        <w:rPr>
          <w:rFonts w:ascii="Times New Roman" w:eastAsia="Georgia" w:hAnsi="Times New Roman" w:cs="Times New Roman"/>
          <w:sz w:val="24"/>
          <w:szCs w:val="24"/>
        </w:rPr>
        <w:t xml:space="preserve">To do this you will store, retrieve and reset the various counters as the application is being reconfigured. </w:t>
      </w:r>
      <w:ins w:id="39" w:author="Adam Porter" w:date="2015-03-22T09:27:00Z">
        <w:r w:rsidR="009A043F">
          <w:rPr>
            <w:rFonts w:ascii="Times New Roman" w:eastAsia="Georgia" w:hAnsi="Times New Roman" w:cs="Times New Roman"/>
            <w:sz w:val="24"/>
            <w:szCs w:val="24"/>
          </w:rPr>
          <w:t xml:space="preserve">Specifically, </w:t>
        </w:r>
      </w:ins>
      <w:del w:id="40" w:author="Adam Porter" w:date="2015-03-22T09:27:00Z">
        <w:r w:rsidDel="009A043F">
          <w:rPr>
            <w:rFonts w:ascii="Times New Roman" w:hAnsi="Times New Roman" w:cs="Times New Roman"/>
            <w:sz w:val="24"/>
            <w:szCs w:val="24"/>
          </w:rPr>
          <w:delText xml:space="preserve">To do this </w:delText>
        </w:r>
      </w:del>
      <w:r>
        <w:rPr>
          <w:rFonts w:ascii="Times New Roman" w:hAnsi="Times New Roman" w:cs="Times New Roman"/>
          <w:sz w:val="24"/>
          <w:szCs w:val="24"/>
        </w:rPr>
        <w:t xml:space="preserve">you will save the counts in a Bundle as the Activity is being torn down, and you will  retrieve and restore the counts from a Bundle as the Activity is being recreated. </w:t>
      </w:r>
    </w:p>
    <w:p w14:paraId="30CB4106" w14:textId="7643A59B" w:rsidR="00DA2AFB" w:rsidRDefault="003354F9">
      <w:pPr>
        <w:pStyle w:val="TwoContentLTGliederung1"/>
        <w:spacing w:before="60"/>
        <w:rPr>
          <w:rFonts w:ascii="Times New Roman" w:hAnsi="Times New Roman" w:cs="Times New Roman"/>
          <w:sz w:val="24"/>
          <w:szCs w:val="24"/>
        </w:rPr>
      </w:pPr>
      <w:r>
        <w:rPr>
          <w:rFonts w:ascii="Times New Roman" w:hAnsi="Times New Roman" w:cs="Times New Roman"/>
          <w:sz w:val="24"/>
          <w:szCs w:val="24"/>
        </w:rPr>
        <w:t>See “Recreating an Activity” at http://developer.android.com/training/basics/acti</w:t>
      </w:r>
      <w:r w:rsidR="000F459B">
        <w:rPr>
          <w:rFonts w:ascii="Times New Roman" w:hAnsi="Times New Roman" w:cs="Times New Roman"/>
          <w:sz w:val="24"/>
          <w:szCs w:val="24"/>
        </w:rPr>
        <w:t>vity</w:t>
      </w:r>
      <w:r w:rsidR="00861FB7">
        <w:rPr>
          <w:rFonts w:ascii="Times New Roman" w:hAnsi="Times New Roman" w:cs="Times New Roman"/>
          <w:sz w:val="24"/>
          <w:szCs w:val="24"/>
        </w:rPr>
        <w:t>-</w:t>
      </w:r>
      <w:r w:rsidR="0097015E">
        <w:rPr>
          <w:rFonts w:ascii="Times New Roman" w:hAnsi="Times New Roman" w:cs="Times New Roman"/>
          <w:sz w:val="24"/>
          <w:szCs w:val="24"/>
        </w:rPr>
        <w:t xml:space="preserve">lifecycle </w:t>
      </w:r>
      <w:r>
        <w:rPr>
          <w:rFonts w:ascii="Times New Roman" w:hAnsi="Times New Roman" w:cs="Times New Roman"/>
          <w:sz w:val="24"/>
          <w:szCs w:val="24"/>
        </w:rPr>
        <w:t>for more information on storing and retrieving data with a Bundle.</w:t>
      </w:r>
    </w:p>
    <w:p w14:paraId="78FA25A3" w14:textId="4D05663F" w:rsidR="00766002" w:rsidRDefault="00766002" w:rsidP="00766002">
      <w:pPr>
        <w:rPr>
          <w:rFonts w:hint="eastAsia"/>
        </w:rPr>
      </w:pPr>
      <w:r>
        <w:t xml:space="preserve">See the screencast, </w:t>
      </w:r>
      <w:r w:rsidRPr="006106B7">
        <w:rPr>
          <w:rFonts w:ascii="Times New Roman" w:hAnsi="Times New Roman" w:cs="Times New Roman" w:hint="eastAsia"/>
        </w:rPr>
        <w:t>ActivityReconfig.mp4</w:t>
      </w:r>
      <w:r>
        <w:t>, that's included in the Lab.</w:t>
      </w:r>
    </w:p>
    <w:p w14:paraId="008A5EAC" w14:textId="77777777" w:rsidR="00DA2AFB" w:rsidRDefault="003354F9">
      <w:pPr>
        <w:pStyle w:val="Heading2"/>
        <w:rPr>
          <w:rFonts w:ascii="Helvetica Neue" w:hAnsi="Helvetica Neue"/>
        </w:rPr>
      </w:pPr>
      <w:r>
        <w:rPr>
          <w:rFonts w:ascii="Helvetica Neue" w:hAnsi="Helvetica Neue"/>
        </w:rPr>
        <w:t>Implementation Notes:</w:t>
      </w:r>
    </w:p>
    <w:p w14:paraId="575E97A4" w14:textId="77777777" w:rsidR="0097015E" w:rsidRPr="0097015E" w:rsidRDefault="0097015E" w:rsidP="0097015E">
      <w:pPr>
        <w:rPr>
          <w:rFonts w:hint="eastAsia"/>
        </w:rPr>
      </w:pPr>
    </w:p>
    <w:p w14:paraId="62EC6065" w14:textId="414EA9A7" w:rsidR="00423B46" w:rsidRPr="00423B46" w:rsidRDefault="00C937FE" w:rsidP="00423B46">
      <w:pPr>
        <w:pStyle w:val="Standard"/>
        <w:numPr>
          <w:ilvl w:val="0"/>
          <w:numId w:val="28"/>
        </w:numPr>
        <w:rPr>
          <w:rFonts w:ascii="Times New Roman" w:hAnsi="Times New Roman" w:cs="Times New Roman"/>
          <w:color w:val="000000"/>
        </w:rPr>
      </w:pPr>
      <w:r w:rsidRPr="00C937FE">
        <w:rPr>
          <w:rFonts w:ascii="Times New Roman" w:hAnsi="Times New Roman" w:cs="Times New Roman"/>
          <w:b/>
          <w:color w:val="000000"/>
        </w:rPr>
        <w:t>Warmup Exercise</w:t>
      </w:r>
      <w:r w:rsidRPr="00C937FE">
        <w:rPr>
          <w:rFonts w:ascii="Times New Roman" w:hAnsi="Times New Roman" w:cs="Times New Roman"/>
          <w:color w:val="000000"/>
        </w:rPr>
        <w:t>:</w:t>
      </w:r>
      <w:r w:rsidRPr="00C937FE">
        <w:rPr>
          <w:rFonts w:ascii="Times New Roman" w:hAnsi="Times New Roman" w:cs="Times New Roman"/>
          <w:b/>
          <w:color w:val="000000"/>
        </w:rPr>
        <w:t xml:space="preserve"> </w:t>
      </w:r>
      <w:r w:rsidR="00E22E08">
        <w:rPr>
          <w:rFonts w:ascii="Times New Roman" w:hAnsi="Times New Roman" w:cs="Times New Roman"/>
          <w:color w:val="000000"/>
        </w:rPr>
        <w:t>Before implementing the Exercises, d</w:t>
      </w:r>
      <w:r w:rsidR="00D11A17">
        <w:rPr>
          <w:rFonts w:ascii="Times New Roman" w:hAnsi="Times New Roman" w:cs="Times New Roman"/>
          <w:color w:val="000000"/>
        </w:rPr>
        <w:t>o the following warm up exercise</w:t>
      </w:r>
      <w:r w:rsidR="00E22E08">
        <w:rPr>
          <w:rFonts w:ascii="Times New Roman" w:eastAsia="Georgia" w:hAnsi="Times New Roman" w:cs="Georgia"/>
        </w:rPr>
        <w:t>.</w:t>
      </w:r>
      <w:r w:rsidR="00423B46">
        <w:rPr>
          <w:rFonts w:ascii="Times New Roman" w:eastAsia="Georgia" w:hAnsi="Times New Roman" w:cs="Georgia"/>
        </w:rPr>
        <w:t xml:space="preserve"> </w:t>
      </w:r>
      <w:r w:rsidR="00423B46">
        <w:rPr>
          <w:rFonts w:ascii="Times New Roman" w:hAnsi="Times New Roman" w:cs="Times New Roman"/>
          <w:color w:val="000000"/>
        </w:rPr>
        <w:t xml:space="preserve"> Create a</w:t>
      </w:r>
      <w:r w:rsidR="00423B46" w:rsidRPr="00423B46">
        <w:rPr>
          <w:rFonts w:ascii="Times New Roman" w:hAnsi="Times New Roman" w:cs="Times New Roman"/>
          <w:color w:val="000000"/>
        </w:rPr>
        <w:t xml:space="preserve"> text file called Activity.txt </w:t>
      </w:r>
      <w:r w:rsidR="00423B46">
        <w:rPr>
          <w:rFonts w:ascii="Times New Roman" w:hAnsi="Times New Roman" w:cs="Times New Roman"/>
          <w:color w:val="000000"/>
        </w:rPr>
        <w:t xml:space="preserve">and </w:t>
      </w:r>
      <w:r w:rsidR="0010697A">
        <w:rPr>
          <w:rFonts w:ascii="Times New Roman" w:hAnsi="Times New Roman" w:cs="Times New Roman"/>
          <w:color w:val="000000"/>
        </w:rPr>
        <w:t xml:space="preserve">record in it your </w:t>
      </w:r>
      <w:r w:rsidR="00423B46" w:rsidRPr="00423B46">
        <w:rPr>
          <w:rFonts w:ascii="Times New Roman" w:hAnsi="Times New Roman" w:cs="Times New Roman"/>
          <w:color w:val="000000"/>
        </w:rPr>
        <w:t xml:space="preserve">answers to the </w:t>
      </w:r>
      <w:r w:rsidR="00423B46">
        <w:rPr>
          <w:rFonts w:ascii="Times New Roman" w:hAnsi="Times New Roman" w:cs="Times New Roman"/>
          <w:color w:val="000000"/>
        </w:rPr>
        <w:t>questions below.</w:t>
      </w:r>
    </w:p>
    <w:p w14:paraId="213AE4A0" w14:textId="77777777" w:rsidR="00D11A17" w:rsidRPr="00D11A17" w:rsidRDefault="00D11A17" w:rsidP="00D11A17">
      <w:pPr>
        <w:pStyle w:val="Standard"/>
        <w:ind w:left="720"/>
        <w:rPr>
          <w:rFonts w:ascii="Times New Roman" w:hAnsi="Times New Roman" w:cs="Times New Roman"/>
          <w:color w:val="000000"/>
        </w:rPr>
      </w:pPr>
    </w:p>
    <w:p w14:paraId="6B61911C" w14:textId="7E9470FF" w:rsidR="00D11A17" w:rsidRDefault="009B1D2A" w:rsidP="00766DF9">
      <w:pPr>
        <w:pStyle w:val="TwoContentLTGliederung1"/>
        <w:numPr>
          <w:ilvl w:val="0"/>
          <w:numId w:val="40"/>
        </w:numPr>
        <w:rPr>
          <w:rFonts w:ascii="Times New Roman" w:eastAsia="Georgia" w:hAnsi="Times New Roman" w:cs="Georgia"/>
          <w:sz w:val="24"/>
          <w:szCs w:val="24"/>
        </w:rPr>
      </w:pPr>
      <w:r>
        <w:rPr>
          <w:rFonts w:ascii="Times New Roman" w:eastAsia="Georgia" w:hAnsi="Times New Roman" w:cs="Georgia"/>
          <w:sz w:val="24"/>
          <w:szCs w:val="24"/>
        </w:rPr>
        <w:t>Open</w:t>
      </w:r>
      <w:r w:rsidR="00D11A17">
        <w:rPr>
          <w:rFonts w:ascii="Times New Roman" w:eastAsia="Georgia" w:hAnsi="Times New Roman" w:cs="Georgia"/>
          <w:sz w:val="24"/>
          <w:szCs w:val="24"/>
        </w:rPr>
        <w:t xml:space="preserve"> the ActivityLifecycleWalkthrough</w:t>
      </w:r>
      <w:r w:rsidR="00766DF9">
        <w:rPr>
          <w:rFonts w:ascii="Times New Roman" w:eastAsia="Georgia" w:hAnsi="Times New Roman" w:cs="Georgia"/>
          <w:sz w:val="24"/>
          <w:szCs w:val="24"/>
        </w:rPr>
        <w:t>.pdf</w:t>
      </w:r>
      <w:r w:rsidR="00D11A17">
        <w:rPr>
          <w:rFonts w:ascii="Times New Roman" w:eastAsia="Georgia" w:hAnsi="Times New Roman" w:cs="Georgia"/>
          <w:sz w:val="24"/>
          <w:szCs w:val="24"/>
        </w:rPr>
        <w:t xml:space="preserve"> </w:t>
      </w:r>
      <w:del w:id="41" w:author="Adam Porter" w:date="2015-03-22T09:28:00Z">
        <w:r w:rsidR="00D11A17" w:rsidDel="00135E8A">
          <w:rPr>
            <w:rFonts w:ascii="Times New Roman" w:eastAsia="Georgia" w:hAnsi="Times New Roman" w:cs="Georgia"/>
            <w:sz w:val="24"/>
            <w:szCs w:val="24"/>
          </w:rPr>
          <w:delText>chart</w:delText>
        </w:r>
        <w:r w:rsidDel="009A043F">
          <w:rPr>
            <w:rFonts w:ascii="Times New Roman" w:eastAsia="Georgia" w:hAnsi="Times New Roman" w:cs="Georgia"/>
            <w:sz w:val="24"/>
            <w:szCs w:val="24"/>
          </w:rPr>
          <w:delText xml:space="preserve"> </w:delText>
        </w:r>
      </w:del>
      <w:ins w:id="42" w:author="Adam Porter" w:date="2015-03-22T09:28:00Z">
        <w:r w:rsidR="00135E8A">
          <w:rPr>
            <w:rFonts w:ascii="Times New Roman" w:eastAsia="Georgia" w:hAnsi="Times New Roman" w:cs="Georgia"/>
            <w:sz w:val="24"/>
            <w:szCs w:val="24"/>
          </w:rPr>
          <w:t>file</w:t>
        </w:r>
      </w:ins>
      <w:del w:id="43" w:author="Adam Porter" w:date="2015-03-22T09:28:00Z">
        <w:r w:rsidDel="009A043F">
          <w:rPr>
            <w:rFonts w:ascii="Times New Roman" w:eastAsia="Georgia" w:hAnsi="Times New Roman" w:cs="Georgia"/>
            <w:sz w:val="24"/>
            <w:szCs w:val="24"/>
          </w:rPr>
          <w:delText>in the Misc directory</w:delText>
        </w:r>
      </w:del>
      <w:r w:rsidR="00D11A17">
        <w:rPr>
          <w:rFonts w:ascii="Times New Roman" w:eastAsia="Georgia" w:hAnsi="Times New Roman" w:cs="Georgia"/>
          <w:sz w:val="24"/>
          <w:szCs w:val="24"/>
        </w:rPr>
        <w:t xml:space="preserve">. This chart depicts two state machines, representing the lifecycles of </w:t>
      </w:r>
      <w:proofErr w:type="spellStart"/>
      <w:r w:rsidR="00E96D7D">
        <w:rPr>
          <w:rFonts w:ascii="Times New Roman" w:eastAsia="Georgia" w:hAnsi="Times New Roman" w:cs="Georgia"/>
          <w:sz w:val="24"/>
          <w:szCs w:val="24"/>
        </w:rPr>
        <w:t>ActivityOne</w:t>
      </w:r>
      <w:proofErr w:type="spellEnd"/>
      <w:r w:rsidR="00D11A17">
        <w:rPr>
          <w:rFonts w:ascii="Times New Roman" w:eastAsia="Georgia" w:hAnsi="Times New Roman" w:cs="Georgia"/>
          <w:sz w:val="24"/>
          <w:szCs w:val="24"/>
        </w:rPr>
        <w:t xml:space="preserve"> and </w:t>
      </w:r>
      <w:proofErr w:type="spellStart"/>
      <w:r w:rsidR="00E96D7D">
        <w:rPr>
          <w:rFonts w:ascii="Times New Roman" w:eastAsia="Georgia" w:hAnsi="Times New Roman" w:cs="Georgia"/>
          <w:sz w:val="24"/>
          <w:szCs w:val="24"/>
        </w:rPr>
        <w:t>ActivityTwo</w:t>
      </w:r>
      <w:proofErr w:type="spellEnd"/>
      <w:r w:rsidR="00D11A17">
        <w:rPr>
          <w:rFonts w:ascii="Times New Roman" w:eastAsia="Georgia" w:hAnsi="Times New Roman" w:cs="Georgia"/>
          <w:sz w:val="24"/>
          <w:szCs w:val="24"/>
        </w:rPr>
        <w:t xml:space="preserve">. </w:t>
      </w:r>
      <w:r w:rsidR="003107AC">
        <w:rPr>
          <w:rFonts w:ascii="Times New Roman" w:eastAsia="Georgia" w:hAnsi="Times New Roman" w:cs="Georgia"/>
          <w:sz w:val="24"/>
          <w:szCs w:val="24"/>
        </w:rPr>
        <w:t>If you want</w:t>
      </w:r>
      <w:ins w:id="44" w:author="Adam Porter" w:date="2015-03-22T09:28:00Z">
        <w:r w:rsidR="00135E8A">
          <w:rPr>
            <w:rFonts w:ascii="Times New Roman" w:eastAsia="Georgia" w:hAnsi="Times New Roman" w:cs="Georgia"/>
            <w:sz w:val="24"/>
            <w:szCs w:val="24"/>
          </w:rPr>
          <w:t>,</w:t>
        </w:r>
      </w:ins>
      <w:r w:rsidR="003107AC">
        <w:rPr>
          <w:rFonts w:ascii="Times New Roman" w:eastAsia="Georgia" w:hAnsi="Times New Roman" w:cs="Georgia"/>
          <w:sz w:val="24"/>
          <w:szCs w:val="24"/>
        </w:rPr>
        <w:t xml:space="preserve"> you can cut out the little circles and use them as markers as you work through this exercise.</w:t>
      </w:r>
    </w:p>
    <w:p w14:paraId="1908C7D9" w14:textId="1E38CCC0" w:rsidR="00E22E08" w:rsidRDefault="00D11A17" w:rsidP="00766DF9">
      <w:pPr>
        <w:pStyle w:val="TwoContentLTGliederung1"/>
        <w:numPr>
          <w:ilvl w:val="0"/>
          <w:numId w:val="40"/>
        </w:numPr>
        <w:rPr>
          <w:rFonts w:ascii="Times New Roman" w:eastAsia="Georgia" w:hAnsi="Times New Roman" w:cs="Georgia"/>
          <w:sz w:val="24"/>
          <w:szCs w:val="24"/>
        </w:rPr>
      </w:pPr>
      <w:r>
        <w:rPr>
          <w:rFonts w:ascii="Times New Roman" w:eastAsia="Georgia" w:hAnsi="Times New Roman" w:cs="Georgia"/>
          <w:sz w:val="24"/>
          <w:szCs w:val="24"/>
        </w:rPr>
        <w:t xml:space="preserve">Suppose the user starts the application, which brings up </w:t>
      </w:r>
      <w:proofErr w:type="spellStart"/>
      <w:r w:rsidR="00E96D7D">
        <w:rPr>
          <w:rFonts w:ascii="Times New Roman" w:eastAsia="Georgia" w:hAnsi="Times New Roman" w:cs="Georgia"/>
          <w:sz w:val="24"/>
          <w:szCs w:val="24"/>
        </w:rPr>
        <w:t>ActivityOne</w:t>
      </w:r>
      <w:proofErr w:type="spellEnd"/>
      <w:r>
        <w:rPr>
          <w:rFonts w:ascii="Times New Roman" w:eastAsia="Georgia" w:hAnsi="Times New Roman" w:cs="Georgia"/>
          <w:sz w:val="24"/>
          <w:szCs w:val="24"/>
        </w:rPr>
        <w:t xml:space="preserve">. Next, </w:t>
      </w:r>
      <w:del w:id="45" w:author="Adam Porter" w:date="2015-03-22T09:28:00Z">
        <w:r w:rsidR="00E22E08" w:rsidDel="00135E8A">
          <w:rPr>
            <w:rFonts w:ascii="Times New Roman" w:eastAsia="Georgia" w:hAnsi="Times New Roman" w:cs="Georgia"/>
            <w:sz w:val="24"/>
            <w:szCs w:val="24"/>
          </w:rPr>
          <w:delText xml:space="preserve">suppose </w:delText>
        </w:r>
      </w:del>
      <w:r>
        <w:rPr>
          <w:rFonts w:ascii="Times New Roman" w:eastAsia="Georgia" w:hAnsi="Times New Roman" w:cs="Georgia"/>
          <w:sz w:val="24"/>
          <w:szCs w:val="24"/>
        </w:rPr>
        <w:t>the user presses th</w:t>
      </w:r>
      <w:r w:rsidR="00E22E08">
        <w:rPr>
          <w:rFonts w:ascii="Times New Roman" w:eastAsia="Georgia" w:hAnsi="Times New Roman" w:cs="Georgia"/>
          <w:sz w:val="24"/>
          <w:szCs w:val="24"/>
        </w:rPr>
        <w:t xml:space="preserve">e Button to start </w:t>
      </w:r>
      <w:proofErr w:type="spellStart"/>
      <w:r w:rsidR="00E96D7D">
        <w:rPr>
          <w:rFonts w:ascii="Times New Roman" w:eastAsia="Georgia" w:hAnsi="Times New Roman" w:cs="Georgia"/>
          <w:sz w:val="24"/>
          <w:szCs w:val="24"/>
        </w:rPr>
        <w:t>ActivityTwo</w:t>
      </w:r>
      <w:proofErr w:type="spellEnd"/>
      <w:r w:rsidR="003107AC">
        <w:rPr>
          <w:rFonts w:ascii="Times New Roman" w:eastAsia="Georgia" w:hAnsi="Times New Roman" w:cs="Georgia"/>
          <w:sz w:val="24"/>
          <w:szCs w:val="24"/>
        </w:rPr>
        <w:t>,</w:t>
      </w:r>
      <w:r w:rsidR="00E22E08">
        <w:rPr>
          <w:rFonts w:ascii="Times New Roman" w:eastAsia="Georgia" w:hAnsi="Times New Roman" w:cs="Georgia"/>
          <w:sz w:val="24"/>
          <w:szCs w:val="24"/>
        </w:rPr>
        <w:t xml:space="preserve"> and </w:t>
      </w:r>
      <w:del w:id="46" w:author="Adam Porter" w:date="2015-03-22T09:28:00Z">
        <w:r w:rsidR="00E22E08" w:rsidDel="00135E8A">
          <w:rPr>
            <w:rFonts w:ascii="Times New Roman" w:eastAsia="Georgia" w:hAnsi="Times New Roman" w:cs="Georgia"/>
            <w:sz w:val="24"/>
            <w:szCs w:val="24"/>
          </w:rPr>
          <w:delText xml:space="preserve">that </w:delText>
        </w:r>
      </w:del>
      <w:proofErr w:type="spellStart"/>
      <w:r w:rsidR="00E96D7D">
        <w:rPr>
          <w:rFonts w:ascii="Times New Roman" w:eastAsia="Georgia" w:hAnsi="Times New Roman" w:cs="Georgia"/>
          <w:sz w:val="24"/>
          <w:szCs w:val="24"/>
        </w:rPr>
        <w:t>ActivityTwo</w:t>
      </w:r>
      <w:proofErr w:type="spellEnd"/>
      <w:r w:rsidR="00E22E08">
        <w:rPr>
          <w:rFonts w:ascii="Times New Roman" w:eastAsia="Georgia" w:hAnsi="Times New Roman" w:cs="Georgia"/>
          <w:sz w:val="24"/>
          <w:szCs w:val="24"/>
        </w:rPr>
        <w:t xml:space="preserve"> </w:t>
      </w:r>
      <w:r w:rsidR="003107AC">
        <w:rPr>
          <w:rFonts w:ascii="Times New Roman" w:eastAsia="Georgia" w:hAnsi="Times New Roman" w:cs="Georgia"/>
          <w:sz w:val="24"/>
          <w:szCs w:val="24"/>
        </w:rPr>
        <w:t xml:space="preserve">then </w:t>
      </w:r>
      <w:r w:rsidR="00E22E08">
        <w:rPr>
          <w:rFonts w:ascii="Times New Roman" w:eastAsia="Georgia" w:hAnsi="Times New Roman" w:cs="Georgia"/>
          <w:sz w:val="24"/>
          <w:szCs w:val="24"/>
        </w:rPr>
        <w:t>appears on the screen.</w:t>
      </w:r>
    </w:p>
    <w:p w14:paraId="00E7A03C" w14:textId="539A60E8" w:rsidR="00E22E08" w:rsidRDefault="00D11A17" w:rsidP="00766DF9">
      <w:pPr>
        <w:pStyle w:val="TwoContentLTGliederung1"/>
        <w:numPr>
          <w:ilvl w:val="1"/>
          <w:numId w:val="40"/>
        </w:numPr>
        <w:rPr>
          <w:rFonts w:ascii="Times New Roman" w:eastAsia="Georgia" w:hAnsi="Times New Roman" w:cs="Georgia"/>
          <w:sz w:val="24"/>
          <w:szCs w:val="24"/>
        </w:rPr>
      </w:pPr>
      <w:r w:rsidRPr="00E22E08">
        <w:rPr>
          <w:rFonts w:ascii="Times New Roman" w:eastAsia="Georgia" w:hAnsi="Times New Roman" w:cs="Georgia"/>
          <w:sz w:val="24"/>
          <w:szCs w:val="24"/>
        </w:rPr>
        <w:lastRenderedPageBreak/>
        <w:t xml:space="preserve">List the Activity lifecycle methods that have been invoked on </w:t>
      </w:r>
      <w:proofErr w:type="spellStart"/>
      <w:r w:rsidR="00E96D7D">
        <w:rPr>
          <w:rFonts w:ascii="Times New Roman" w:eastAsia="Georgia" w:hAnsi="Times New Roman" w:cs="Georgia"/>
          <w:iCs/>
          <w:sz w:val="24"/>
          <w:szCs w:val="24"/>
        </w:rPr>
        <w:t>ActivityOne</w:t>
      </w:r>
      <w:proofErr w:type="spellEnd"/>
      <w:r w:rsidR="00E96D7D">
        <w:rPr>
          <w:rFonts w:ascii="Times New Roman" w:eastAsia="Georgia" w:hAnsi="Times New Roman" w:cs="Georgia"/>
          <w:iCs/>
          <w:sz w:val="24"/>
          <w:szCs w:val="24"/>
        </w:rPr>
        <w:t xml:space="preserve"> and on </w:t>
      </w:r>
      <w:proofErr w:type="spellStart"/>
      <w:r w:rsidR="00E96D7D">
        <w:rPr>
          <w:rFonts w:ascii="Times New Roman" w:eastAsia="Georgia" w:hAnsi="Times New Roman" w:cs="Georgia"/>
          <w:iCs/>
          <w:sz w:val="24"/>
          <w:szCs w:val="24"/>
        </w:rPr>
        <w:t>ActivityTwo</w:t>
      </w:r>
      <w:proofErr w:type="spellEnd"/>
      <w:r w:rsidRPr="00E22E08">
        <w:rPr>
          <w:rFonts w:ascii="Times New Roman" w:eastAsia="Georgia" w:hAnsi="Times New Roman" w:cs="Georgia"/>
          <w:iCs/>
          <w:sz w:val="24"/>
          <w:szCs w:val="24"/>
        </w:rPr>
        <w:t>, since the application started, in the order that they occurred</w:t>
      </w:r>
      <w:r w:rsidRPr="00E22E08">
        <w:rPr>
          <w:rFonts w:ascii="Times New Roman" w:eastAsia="Georgia" w:hAnsi="Times New Roman" w:cs="Georgia"/>
          <w:sz w:val="24"/>
          <w:szCs w:val="24"/>
        </w:rPr>
        <w:t>.</w:t>
      </w:r>
    </w:p>
    <w:p w14:paraId="40A8A2B3" w14:textId="422510EC" w:rsidR="000826FB" w:rsidRDefault="00E22E08" w:rsidP="00766DF9">
      <w:pPr>
        <w:pStyle w:val="TwoContentLTGliederung1"/>
        <w:numPr>
          <w:ilvl w:val="0"/>
          <w:numId w:val="40"/>
        </w:numPr>
        <w:rPr>
          <w:rFonts w:ascii="Times New Roman" w:eastAsia="Georgia" w:hAnsi="Times New Roman" w:cs="Georgia"/>
          <w:sz w:val="24"/>
          <w:szCs w:val="24"/>
        </w:rPr>
      </w:pPr>
      <w:r w:rsidRPr="000826FB">
        <w:rPr>
          <w:rFonts w:ascii="Times New Roman" w:eastAsia="Georgia" w:hAnsi="Times New Roman" w:cs="Georgia"/>
          <w:sz w:val="24"/>
          <w:szCs w:val="24"/>
        </w:rPr>
        <w:t xml:space="preserve">Next, </w:t>
      </w:r>
      <w:r w:rsidR="003107AC">
        <w:rPr>
          <w:rFonts w:ascii="Times New Roman" w:eastAsia="Georgia" w:hAnsi="Times New Roman" w:cs="Georgia"/>
          <w:sz w:val="24"/>
          <w:szCs w:val="24"/>
        </w:rPr>
        <w:t xml:space="preserve">suppose </w:t>
      </w:r>
      <w:r w:rsidRPr="000826FB">
        <w:rPr>
          <w:rFonts w:ascii="Times New Roman" w:eastAsia="Georgia" w:hAnsi="Times New Roman" w:cs="Georgia"/>
          <w:sz w:val="24"/>
          <w:szCs w:val="24"/>
        </w:rPr>
        <w:t>the user n</w:t>
      </w:r>
      <w:r w:rsidR="00D11A17" w:rsidRPr="000826FB">
        <w:rPr>
          <w:rFonts w:ascii="Times New Roman" w:eastAsia="Georgia" w:hAnsi="Times New Roman" w:cs="Georgia"/>
          <w:sz w:val="24"/>
          <w:szCs w:val="24"/>
        </w:rPr>
        <w:t>avigate</w:t>
      </w:r>
      <w:r w:rsidRPr="000826FB">
        <w:rPr>
          <w:rFonts w:ascii="Times New Roman" w:eastAsia="Georgia" w:hAnsi="Times New Roman" w:cs="Georgia"/>
          <w:sz w:val="24"/>
          <w:szCs w:val="24"/>
        </w:rPr>
        <w:t>s</w:t>
      </w:r>
      <w:r w:rsidR="00D11A17" w:rsidRPr="000826FB">
        <w:rPr>
          <w:rFonts w:ascii="Times New Roman" w:eastAsia="Georgia" w:hAnsi="Times New Roman" w:cs="Georgia"/>
          <w:sz w:val="24"/>
          <w:szCs w:val="24"/>
        </w:rPr>
        <w:t xml:space="preserve"> back to </w:t>
      </w:r>
      <w:proofErr w:type="spellStart"/>
      <w:r w:rsidR="00E96D7D">
        <w:rPr>
          <w:rFonts w:ascii="Times New Roman" w:eastAsia="Georgia" w:hAnsi="Times New Roman" w:cs="Georgia"/>
          <w:sz w:val="24"/>
          <w:szCs w:val="24"/>
        </w:rPr>
        <w:t>ActivityOne</w:t>
      </w:r>
      <w:proofErr w:type="spellEnd"/>
      <w:r w:rsidR="00D11A17" w:rsidRPr="000826FB">
        <w:rPr>
          <w:rFonts w:ascii="Times New Roman" w:eastAsia="Georgia" w:hAnsi="Times New Roman" w:cs="Georgia"/>
          <w:sz w:val="24"/>
          <w:szCs w:val="24"/>
        </w:rPr>
        <w:t xml:space="preserve"> by </w:t>
      </w:r>
      <w:r w:rsidRPr="000826FB">
        <w:rPr>
          <w:rFonts w:ascii="Times New Roman" w:eastAsia="Georgia" w:hAnsi="Times New Roman" w:cs="Georgia"/>
          <w:sz w:val="24"/>
          <w:szCs w:val="24"/>
        </w:rPr>
        <w:t xml:space="preserve">pressing the “Close Activity” Button of </w:t>
      </w:r>
      <w:proofErr w:type="spellStart"/>
      <w:r w:rsidR="00E96D7D">
        <w:rPr>
          <w:rFonts w:ascii="Times New Roman" w:eastAsia="Georgia" w:hAnsi="Times New Roman" w:cs="Georgia"/>
          <w:sz w:val="24"/>
          <w:szCs w:val="24"/>
        </w:rPr>
        <w:t>ActivityTwo</w:t>
      </w:r>
      <w:proofErr w:type="spellEnd"/>
      <w:r w:rsidRPr="000826FB">
        <w:rPr>
          <w:rFonts w:ascii="Times New Roman" w:eastAsia="Georgia" w:hAnsi="Times New Roman" w:cs="Georgia"/>
          <w:sz w:val="24"/>
          <w:szCs w:val="24"/>
        </w:rPr>
        <w:t xml:space="preserve">. </w:t>
      </w:r>
      <w:proofErr w:type="spellStart"/>
      <w:r w:rsidR="00E96D7D">
        <w:rPr>
          <w:rFonts w:ascii="Times New Roman" w:eastAsia="Georgia" w:hAnsi="Times New Roman" w:cs="Georgia"/>
          <w:sz w:val="24"/>
          <w:szCs w:val="24"/>
        </w:rPr>
        <w:t>ActivityTwo</w:t>
      </w:r>
      <w:proofErr w:type="spellEnd"/>
      <w:r w:rsidRPr="000826FB">
        <w:rPr>
          <w:rFonts w:ascii="Times New Roman" w:eastAsia="Georgia" w:hAnsi="Times New Roman" w:cs="Georgia"/>
          <w:sz w:val="24"/>
          <w:szCs w:val="24"/>
        </w:rPr>
        <w:t xml:space="preserve"> closes and then </w:t>
      </w:r>
      <w:proofErr w:type="spellStart"/>
      <w:r w:rsidR="00E96D7D">
        <w:rPr>
          <w:rFonts w:ascii="Times New Roman" w:eastAsia="Georgia" w:hAnsi="Times New Roman" w:cs="Georgia"/>
          <w:sz w:val="24"/>
          <w:szCs w:val="24"/>
        </w:rPr>
        <w:t>ActivityOne</w:t>
      </w:r>
      <w:proofErr w:type="spellEnd"/>
      <w:r w:rsidRPr="000826FB">
        <w:rPr>
          <w:rFonts w:ascii="Times New Roman" w:eastAsia="Georgia" w:hAnsi="Times New Roman" w:cs="Georgia"/>
          <w:sz w:val="24"/>
          <w:szCs w:val="24"/>
        </w:rPr>
        <w:t xml:space="preserve"> </w:t>
      </w:r>
      <w:r w:rsidR="003107AC">
        <w:rPr>
          <w:rFonts w:ascii="Times New Roman" w:eastAsia="Georgia" w:hAnsi="Times New Roman" w:cs="Georgia"/>
          <w:sz w:val="24"/>
          <w:szCs w:val="24"/>
        </w:rPr>
        <w:t>re</w:t>
      </w:r>
      <w:r w:rsidRPr="000826FB">
        <w:rPr>
          <w:rFonts w:ascii="Times New Roman" w:eastAsia="Georgia" w:hAnsi="Times New Roman" w:cs="Georgia"/>
          <w:sz w:val="24"/>
          <w:szCs w:val="24"/>
        </w:rPr>
        <w:t>appears. Starting where you left off after the previous step:</w:t>
      </w:r>
    </w:p>
    <w:p w14:paraId="20767DE1" w14:textId="648484DD" w:rsidR="000826FB" w:rsidRDefault="00D11A17" w:rsidP="00766DF9">
      <w:pPr>
        <w:pStyle w:val="TwoContentLTGliederung1"/>
        <w:numPr>
          <w:ilvl w:val="1"/>
          <w:numId w:val="40"/>
        </w:numPr>
        <w:rPr>
          <w:rFonts w:ascii="Times New Roman" w:eastAsia="Georgia" w:hAnsi="Times New Roman" w:cs="Georgia"/>
          <w:sz w:val="24"/>
          <w:szCs w:val="24"/>
        </w:rPr>
      </w:pPr>
      <w:r w:rsidRPr="000826FB">
        <w:rPr>
          <w:rFonts w:ascii="Times New Roman" w:eastAsia="Georgia" w:hAnsi="Times New Roman" w:cs="Georgia"/>
          <w:sz w:val="24"/>
          <w:szCs w:val="24"/>
        </w:rPr>
        <w:t xml:space="preserve">List the </w:t>
      </w:r>
      <w:r w:rsidR="0073572A" w:rsidRPr="00E22E08">
        <w:rPr>
          <w:rFonts w:ascii="Times New Roman" w:eastAsia="Georgia" w:hAnsi="Times New Roman" w:cs="Georgia"/>
          <w:sz w:val="24"/>
          <w:szCs w:val="24"/>
        </w:rPr>
        <w:t xml:space="preserve">Activity </w:t>
      </w:r>
      <w:r w:rsidRPr="000826FB">
        <w:rPr>
          <w:rFonts w:ascii="Times New Roman" w:eastAsia="Georgia" w:hAnsi="Times New Roman" w:cs="Georgia"/>
          <w:sz w:val="24"/>
          <w:szCs w:val="24"/>
        </w:rPr>
        <w:t xml:space="preserve">lifecycle methods </w:t>
      </w:r>
      <w:r w:rsidR="0073572A">
        <w:rPr>
          <w:rFonts w:ascii="Times New Roman" w:eastAsia="Georgia" w:hAnsi="Times New Roman" w:cs="Georgia"/>
          <w:sz w:val="24"/>
          <w:szCs w:val="24"/>
        </w:rPr>
        <w:t xml:space="preserve">that </w:t>
      </w:r>
      <w:r w:rsidRPr="000826FB">
        <w:rPr>
          <w:rFonts w:ascii="Times New Roman" w:eastAsia="Georgia" w:hAnsi="Times New Roman" w:cs="Georgia"/>
          <w:sz w:val="24"/>
          <w:szCs w:val="24"/>
        </w:rPr>
        <w:t xml:space="preserve">have been invoked on </w:t>
      </w:r>
      <w:proofErr w:type="spellStart"/>
      <w:r w:rsidR="00E96D7D">
        <w:rPr>
          <w:rFonts w:ascii="Times New Roman" w:eastAsia="Georgia" w:hAnsi="Times New Roman" w:cs="Georgia"/>
          <w:iCs/>
          <w:sz w:val="24"/>
          <w:szCs w:val="24"/>
        </w:rPr>
        <w:t>ActivityOne</w:t>
      </w:r>
      <w:proofErr w:type="spellEnd"/>
      <w:r w:rsidR="00E96D7D">
        <w:rPr>
          <w:rFonts w:ascii="Times New Roman" w:eastAsia="Georgia" w:hAnsi="Times New Roman" w:cs="Georgia"/>
          <w:iCs/>
          <w:sz w:val="24"/>
          <w:szCs w:val="24"/>
        </w:rPr>
        <w:t xml:space="preserve"> and on </w:t>
      </w:r>
      <w:proofErr w:type="spellStart"/>
      <w:r w:rsidR="00E96D7D">
        <w:rPr>
          <w:rFonts w:ascii="Times New Roman" w:eastAsia="Georgia" w:hAnsi="Times New Roman" w:cs="Georgia"/>
          <w:iCs/>
          <w:sz w:val="24"/>
          <w:szCs w:val="24"/>
        </w:rPr>
        <w:t>ActivityTwo</w:t>
      </w:r>
      <w:proofErr w:type="spellEnd"/>
      <w:r w:rsidRPr="000826FB">
        <w:rPr>
          <w:rFonts w:ascii="Times New Roman" w:eastAsia="Georgia" w:hAnsi="Times New Roman" w:cs="Georgia"/>
          <w:iCs/>
          <w:sz w:val="24"/>
          <w:szCs w:val="24"/>
        </w:rPr>
        <w:t>, in the order they occurred</w:t>
      </w:r>
      <w:r w:rsidRPr="000826FB">
        <w:rPr>
          <w:rFonts w:ascii="Times New Roman" w:eastAsia="Georgia" w:hAnsi="Times New Roman" w:cs="Georgia"/>
          <w:sz w:val="24"/>
          <w:szCs w:val="24"/>
        </w:rPr>
        <w:t>.</w:t>
      </w:r>
    </w:p>
    <w:p w14:paraId="1916B44D" w14:textId="1A102688" w:rsidR="000826FB" w:rsidRDefault="00E22E08" w:rsidP="00766DF9">
      <w:pPr>
        <w:pStyle w:val="TwoContentLTGliederung1"/>
        <w:numPr>
          <w:ilvl w:val="0"/>
          <w:numId w:val="40"/>
        </w:numPr>
        <w:rPr>
          <w:rFonts w:ascii="Times New Roman" w:eastAsia="Georgia" w:hAnsi="Times New Roman" w:cs="Georgia"/>
          <w:sz w:val="24"/>
          <w:szCs w:val="24"/>
        </w:rPr>
      </w:pPr>
      <w:r w:rsidRPr="000826FB">
        <w:rPr>
          <w:rFonts w:ascii="Times New Roman" w:eastAsia="Georgia" w:hAnsi="Times New Roman" w:cs="Georgia"/>
          <w:sz w:val="24"/>
          <w:szCs w:val="24"/>
        </w:rPr>
        <w:t>Next, the user p</w:t>
      </w:r>
      <w:r w:rsidR="00D11A17" w:rsidRPr="000826FB">
        <w:rPr>
          <w:rFonts w:ascii="Times New Roman" w:eastAsia="Georgia" w:hAnsi="Times New Roman" w:cs="Georgia"/>
          <w:sz w:val="24"/>
          <w:szCs w:val="24"/>
        </w:rPr>
        <w:t>ress</w:t>
      </w:r>
      <w:r w:rsidRPr="000826FB">
        <w:rPr>
          <w:rFonts w:ascii="Times New Roman" w:eastAsia="Georgia" w:hAnsi="Times New Roman" w:cs="Georgia"/>
          <w:sz w:val="24"/>
          <w:szCs w:val="24"/>
        </w:rPr>
        <w:t>es the B</w:t>
      </w:r>
      <w:r w:rsidR="00D11A17" w:rsidRPr="000826FB">
        <w:rPr>
          <w:rFonts w:ascii="Times New Roman" w:eastAsia="Georgia" w:hAnsi="Times New Roman" w:cs="Georgia"/>
          <w:sz w:val="24"/>
          <w:szCs w:val="24"/>
        </w:rPr>
        <w:t xml:space="preserve">utton to start </w:t>
      </w:r>
      <w:proofErr w:type="spellStart"/>
      <w:r w:rsidR="00E96D7D">
        <w:rPr>
          <w:rFonts w:ascii="Times New Roman" w:eastAsia="Georgia" w:hAnsi="Times New Roman" w:cs="Georgia"/>
          <w:sz w:val="24"/>
          <w:szCs w:val="24"/>
        </w:rPr>
        <w:t>ActivityTwo</w:t>
      </w:r>
      <w:proofErr w:type="spellEnd"/>
      <w:r w:rsidRPr="000826FB">
        <w:rPr>
          <w:rFonts w:ascii="Times New Roman" w:eastAsia="Georgia" w:hAnsi="Times New Roman" w:cs="Georgia"/>
          <w:sz w:val="24"/>
          <w:szCs w:val="24"/>
        </w:rPr>
        <w:t xml:space="preserve"> again</w:t>
      </w:r>
      <w:r w:rsidR="00D11A17" w:rsidRPr="000826FB">
        <w:rPr>
          <w:rFonts w:ascii="Times New Roman" w:eastAsia="Georgia" w:hAnsi="Times New Roman" w:cs="Georgia"/>
          <w:sz w:val="24"/>
          <w:szCs w:val="24"/>
        </w:rPr>
        <w:t xml:space="preserve">. Once </w:t>
      </w:r>
      <w:proofErr w:type="spellStart"/>
      <w:r w:rsidR="00E96D7D">
        <w:rPr>
          <w:rFonts w:ascii="Times New Roman" w:eastAsia="Georgia" w:hAnsi="Times New Roman" w:cs="Georgia"/>
          <w:sz w:val="24"/>
          <w:szCs w:val="24"/>
        </w:rPr>
        <w:t>ActivityTwo</w:t>
      </w:r>
      <w:proofErr w:type="spellEnd"/>
      <w:r w:rsidR="00D11A17" w:rsidRPr="000826FB">
        <w:rPr>
          <w:rFonts w:ascii="Times New Roman" w:eastAsia="Georgia" w:hAnsi="Times New Roman" w:cs="Georgia"/>
          <w:sz w:val="24"/>
          <w:szCs w:val="24"/>
        </w:rPr>
        <w:t xml:space="preserve"> appears, </w:t>
      </w:r>
      <w:r w:rsidRPr="000826FB">
        <w:rPr>
          <w:rFonts w:ascii="Times New Roman" w:eastAsia="Georgia" w:hAnsi="Times New Roman" w:cs="Georgia"/>
          <w:sz w:val="24"/>
          <w:szCs w:val="24"/>
        </w:rPr>
        <w:t>the user presses the H</w:t>
      </w:r>
      <w:r w:rsidR="00D11A17" w:rsidRPr="000826FB">
        <w:rPr>
          <w:rFonts w:ascii="Times New Roman" w:eastAsia="Georgia" w:hAnsi="Times New Roman" w:cs="Georgia"/>
          <w:sz w:val="24"/>
          <w:szCs w:val="24"/>
        </w:rPr>
        <w:t xml:space="preserve">ome </w:t>
      </w:r>
      <w:r w:rsidRPr="000826FB">
        <w:rPr>
          <w:rFonts w:ascii="Times New Roman" w:eastAsia="Georgia" w:hAnsi="Times New Roman" w:cs="Georgia"/>
          <w:sz w:val="24"/>
          <w:szCs w:val="24"/>
        </w:rPr>
        <w:t>Key</w:t>
      </w:r>
      <w:r w:rsidR="00D11A17" w:rsidRPr="000826FB">
        <w:rPr>
          <w:rFonts w:ascii="Times New Roman" w:eastAsia="Georgia" w:hAnsi="Times New Roman" w:cs="Georgia"/>
          <w:sz w:val="24"/>
          <w:szCs w:val="24"/>
        </w:rPr>
        <w:t xml:space="preserve"> on </w:t>
      </w:r>
      <w:r w:rsidRPr="000826FB">
        <w:rPr>
          <w:rFonts w:ascii="Times New Roman" w:eastAsia="Georgia" w:hAnsi="Times New Roman" w:cs="Georgia"/>
          <w:sz w:val="24"/>
          <w:szCs w:val="24"/>
        </w:rPr>
        <w:t>the device. Starting where you left off after the previous step:</w:t>
      </w:r>
    </w:p>
    <w:p w14:paraId="170FB5AF" w14:textId="4AE9F14B" w:rsidR="000826FB" w:rsidRDefault="00D11A17" w:rsidP="00766DF9">
      <w:pPr>
        <w:pStyle w:val="TwoContentLTGliederung1"/>
        <w:numPr>
          <w:ilvl w:val="1"/>
          <w:numId w:val="40"/>
        </w:numPr>
        <w:rPr>
          <w:rFonts w:ascii="Times New Roman" w:eastAsia="Georgia" w:hAnsi="Times New Roman" w:cs="Georgia"/>
          <w:sz w:val="24"/>
          <w:szCs w:val="24"/>
        </w:rPr>
      </w:pPr>
      <w:r w:rsidRPr="000826FB">
        <w:rPr>
          <w:rFonts w:ascii="Times New Roman" w:eastAsia="Georgia" w:hAnsi="Times New Roman" w:cs="Georgia"/>
          <w:sz w:val="24"/>
          <w:szCs w:val="24"/>
        </w:rPr>
        <w:t xml:space="preserve">List the </w:t>
      </w:r>
      <w:r w:rsidR="0073572A" w:rsidRPr="00E22E08">
        <w:rPr>
          <w:rFonts w:ascii="Times New Roman" w:eastAsia="Georgia" w:hAnsi="Times New Roman" w:cs="Georgia"/>
          <w:sz w:val="24"/>
          <w:szCs w:val="24"/>
        </w:rPr>
        <w:t xml:space="preserve">Activity </w:t>
      </w:r>
      <w:r w:rsidRPr="000826FB">
        <w:rPr>
          <w:rFonts w:ascii="Times New Roman" w:eastAsia="Georgia" w:hAnsi="Times New Roman" w:cs="Georgia"/>
          <w:sz w:val="24"/>
          <w:szCs w:val="24"/>
        </w:rPr>
        <w:t xml:space="preserve">lifecycle methods </w:t>
      </w:r>
      <w:r w:rsidR="0073572A">
        <w:rPr>
          <w:rFonts w:ascii="Times New Roman" w:eastAsia="Georgia" w:hAnsi="Times New Roman" w:cs="Georgia"/>
          <w:sz w:val="24"/>
          <w:szCs w:val="24"/>
        </w:rPr>
        <w:t xml:space="preserve">that </w:t>
      </w:r>
      <w:r w:rsidRPr="000826FB">
        <w:rPr>
          <w:rFonts w:ascii="Times New Roman" w:eastAsia="Georgia" w:hAnsi="Times New Roman" w:cs="Georgia"/>
          <w:sz w:val="24"/>
          <w:szCs w:val="24"/>
        </w:rPr>
        <w:t xml:space="preserve">have been invoked on </w:t>
      </w:r>
      <w:proofErr w:type="spellStart"/>
      <w:r w:rsidR="00E96D7D">
        <w:rPr>
          <w:rFonts w:ascii="Times New Roman" w:eastAsia="Georgia" w:hAnsi="Times New Roman" w:cs="Georgia"/>
          <w:iCs/>
          <w:sz w:val="24"/>
          <w:szCs w:val="24"/>
        </w:rPr>
        <w:t>ActivityOne</w:t>
      </w:r>
      <w:proofErr w:type="spellEnd"/>
      <w:r w:rsidR="00E96D7D">
        <w:rPr>
          <w:rFonts w:ascii="Times New Roman" w:eastAsia="Georgia" w:hAnsi="Times New Roman" w:cs="Georgia"/>
          <w:iCs/>
          <w:sz w:val="24"/>
          <w:szCs w:val="24"/>
        </w:rPr>
        <w:t xml:space="preserve"> and on </w:t>
      </w:r>
      <w:proofErr w:type="spellStart"/>
      <w:r w:rsidR="00E96D7D">
        <w:rPr>
          <w:rFonts w:ascii="Times New Roman" w:eastAsia="Georgia" w:hAnsi="Times New Roman" w:cs="Georgia"/>
          <w:iCs/>
          <w:sz w:val="24"/>
          <w:szCs w:val="24"/>
        </w:rPr>
        <w:t>ActivityTwo</w:t>
      </w:r>
      <w:proofErr w:type="spellEnd"/>
      <w:r w:rsidR="00E22E08" w:rsidRPr="000826FB">
        <w:rPr>
          <w:rFonts w:ascii="Times New Roman" w:eastAsia="Georgia" w:hAnsi="Times New Roman" w:cs="Georgia"/>
          <w:iCs/>
          <w:sz w:val="24"/>
          <w:szCs w:val="24"/>
        </w:rPr>
        <w:t>, i</w:t>
      </w:r>
      <w:r w:rsidRPr="000826FB">
        <w:rPr>
          <w:rFonts w:ascii="Times New Roman" w:eastAsia="Georgia" w:hAnsi="Times New Roman" w:cs="Georgia"/>
          <w:iCs/>
          <w:sz w:val="24"/>
          <w:szCs w:val="24"/>
        </w:rPr>
        <w:t>n the order they occurred</w:t>
      </w:r>
      <w:r w:rsidRPr="000826FB">
        <w:rPr>
          <w:rFonts w:ascii="Times New Roman" w:eastAsia="Georgia" w:hAnsi="Times New Roman" w:cs="Georgia"/>
          <w:sz w:val="24"/>
          <w:szCs w:val="24"/>
        </w:rPr>
        <w:t>.</w:t>
      </w:r>
    </w:p>
    <w:p w14:paraId="7D5CE5A4" w14:textId="22A3172D" w:rsidR="000826FB" w:rsidRDefault="00E96D7D" w:rsidP="00766DF9">
      <w:pPr>
        <w:pStyle w:val="TwoContentLTGliederung1"/>
        <w:numPr>
          <w:ilvl w:val="0"/>
          <w:numId w:val="40"/>
        </w:numPr>
        <w:rPr>
          <w:rFonts w:ascii="Times New Roman" w:eastAsia="Georgia" w:hAnsi="Times New Roman" w:cs="Georgia"/>
          <w:sz w:val="24"/>
          <w:szCs w:val="24"/>
        </w:rPr>
      </w:pPr>
      <w:r>
        <w:rPr>
          <w:rFonts w:ascii="Times New Roman" w:eastAsia="Georgia" w:hAnsi="Times New Roman" w:cs="Georgia"/>
          <w:sz w:val="24"/>
          <w:szCs w:val="24"/>
        </w:rPr>
        <w:t>Next, the user</w:t>
      </w:r>
      <w:r w:rsidR="00E22E08" w:rsidRPr="000826FB">
        <w:rPr>
          <w:rFonts w:ascii="Times New Roman" w:eastAsia="Georgia" w:hAnsi="Times New Roman" w:cs="Georgia"/>
          <w:sz w:val="24"/>
          <w:szCs w:val="24"/>
        </w:rPr>
        <w:t xml:space="preserve"> s</w:t>
      </w:r>
      <w:r w:rsidR="00D11A17" w:rsidRPr="000826FB">
        <w:rPr>
          <w:rFonts w:ascii="Times New Roman" w:eastAsia="Georgia" w:hAnsi="Times New Roman" w:cs="Georgia"/>
          <w:sz w:val="24"/>
          <w:szCs w:val="24"/>
        </w:rPr>
        <w:t>tart</w:t>
      </w:r>
      <w:r>
        <w:rPr>
          <w:rFonts w:ascii="Times New Roman" w:eastAsia="Georgia" w:hAnsi="Times New Roman" w:cs="Georgia"/>
          <w:sz w:val="24"/>
          <w:szCs w:val="24"/>
        </w:rPr>
        <w:t>s</w:t>
      </w:r>
      <w:r w:rsidR="00D11A17" w:rsidRPr="000826FB">
        <w:rPr>
          <w:rFonts w:ascii="Times New Roman" w:eastAsia="Georgia" w:hAnsi="Times New Roman" w:cs="Georgia"/>
          <w:sz w:val="24"/>
          <w:szCs w:val="24"/>
        </w:rPr>
        <w:t xml:space="preserve"> the application again</w:t>
      </w:r>
      <w:r>
        <w:rPr>
          <w:rFonts w:ascii="Times New Roman" w:eastAsia="Georgia" w:hAnsi="Times New Roman" w:cs="Georgia"/>
          <w:sz w:val="24"/>
          <w:szCs w:val="24"/>
        </w:rPr>
        <w:t>, by clicking on its icon in the Launcher</w:t>
      </w:r>
      <w:r w:rsidR="00D11A17" w:rsidRPr="000826FB">
        <w:rPr>
          <w:rFonts w:ascii="Times New Roman" w:eastAsia="Georgia" w:hAnsi="Times New Roman" w:cs="Georgia"/>
          <w:sz w:val="24"/>
          <w:szCs w:val="24"/>
        </w:rPr>
        <w:t xml:space="preserve">. Once </w:t>
      </w:r>
      <w:r w:rsidR="00E22E08" w:rsidRPr="000826FB">
        <w:rPr>
          <w:rFonts w:ascii="Times New Roman" w:eastAsia="Georgia" w:hAnsi="Times New Roman" w:cs="Georgia"/>
          <w:sz w:val="24"/>
          <w:szCs w:val="24"/>
        </w:rPr>
        <w:t>the application has restarted</w:t>
      </w:r>
      <w:r>
        <w:rPr>
          <w:rFonts w:ascii="Times New Roman" w:eastAsia="Georgia" w:hAnsi="Times New Roman" w:cs="Georgia"/>
          <w:sz w:val="24"/>
          <w:szCs w:val="24"/>
        </w:rPr>
        <w:t>,</w:t>
      </w:r>
      <w:r w:rsidR="00E22E08" w:rsidRPr="000826FB">
        <w:rPr>
          <w:rFonts w:ascii="Times New Roman" w:eastAsia="Georgia" w:hAnsi="Times New Roman" w:cs="Georgia"/>
          <w:sz w:val="24"/>
          <w:szCs w:val="24"/>
        </w:rPr>
        <w:t xml:space="preserve"> and starting where you left off after the previous step:</w:t>
      </w:r>
    </w:p>
    <w:p w14:paraId="6B8F885C" w14:textId="27C29128" w:rsidR="00D11A17" w:rsidRPr="00E96D7D" w:rsidRDefault="00D11A17" w:rsidP="00E96D7D">
      <w:pPr>
        <w:pStyle w:val="TwoContentLTGliederung1"/>
        <w:numPr>
          <w:ilvl w:val="1"/>
          <w:numId w:val="40"/>
        </w:numPr>
        <w:rPr>
          <w:rFonts w:ascii="Times New Roman" w:eastAsia="Georgia" w:hAnsi="Times New Roman" w:cs="Georgia"/>
          <w:sz w:val="24"/>
          <w:szCs w:val="24"/>
        </w:rPr>
      </w:pPr>
      <w:r w:rsidRPr="000826FB">
        <w:rPr>
          <w:rFonts w:ascii="Times New Roman" w:eastAsia="Georgia" w:hAnsi="Times New Roman" w:cs="Georgia"/>
          <w:sz w:val="24"/>
          <w:szCs w:val="24"/>
        </w:rPr>
        <w:t xml:space="preserve">List the </w:t>
      </w:r>
      <w:r w:rsidR="0073572A" w:rsidRPr="00E22E08">
        <w:rPr>
          <w:rFonts w:ascii="Times New Roman" w:eastAsia="Georgia" w:hAnsi="Times New Roman" w:cs="Georgia"/>
          <w:sz w:val="24"/>
          <w:szCs w:val="24"/>
        </w:rPr>
        <w:t xml:space="preserve">Activity </w:t>
      </w:r>
      <w:r w:rsidRPr="000826FB">
        <w:rPr>
          <w:rFonts w:ascii="Times New Roman" w:eastAsia="Georgia" w:hAnsi="Times New Roman" w:cs="Georgia"/>
          <w:sz w:val="24"/>
          <w:szCs w:val="24"/>
        </w:rPr>
        <w:t xml:space="preserve">lifecycle methods </w:t>
      </w:r>
      <w:r w:rsidR="0073572A">
        <w:rPr>
          <w:rFonts w:ascii="Times New Roman" w:eastAsia="Georgia" w:hAnsi="Times New Roman" w:cs="Georgia"/>
          <w:sz w:val="24"/>
          <w:szCs w:val="24"/>
        </w:rPr>
        <w:t xml:space="preserve">that </w:t>
      </w:r>
      <w:r w:rsidRPr="000826FB">
        <w:rPr>
          <w:rFonts w:ascii="Times New Roman" w:eastAsia="Georgia" w:hAnsi="Times New Roman" w:cs="Georgia"/>
          <w:sz w:val="24"/>
          <w:szCs w:val="24"/>
        </w:rPr>
        <w:t xml:space="preserve">have been invoked on </w:t>
      </w:r>
      <w:proofErr w:type="spellStart"/>
      <w:r w:rsidR="00E96D7D">
        <w:rPr>
          <w:rFonts w:ascii="Times New Roman" w:eastAsia="Georgia" w:hAnsi="Times New Roman" w:cs="Georgia"/>
          <w:iCs/>
          <w:sz w:val="24"/>
          <w:szCs w:val="24"/>
        </w:rPr>
        <w:t>ActivityOne</w:t>
      </w:r>
      <w:proofErr w:type="spellEnd"/>
      <w:r w:rsidR="00E96D7D">
        <w:rPr>
          <w:rFonts w:ascii="Times New Roman" w:eastAsia="Georgia" w:hAnsi="Times New Roman" w:cs="Georgia"/>
          <w:iCs/>
          <w:sz w:val="24"/>
          <w:szCs w:val="24"/>
        </w:rPr>
        <w:t xml:space="preserve"> and on </w:t>
      </w:r>
      <w:proofErr w:type="spellStart"/>
      <w:r w:rsidR="00E96D7D">
        <w:rPr>
          <w:rFonts w:ascii="Times New Roman" w:eastAsia="Georgia" w:hAnsi="Times New Roman" w:cs="Georgia"/>
          <w:iCs/>
          <w:sz w:val="24"/>
          <w:szCs w:val="24"/>
        </w:rPr>
        <w:t>ActivityTwo</w:t>
      </w:r>
      <w:proofErr w:type="spellEnd"/>
      <w:r w:rsidRPr="000826FB">
        <w:rPr>
          <w:rFonts w:ascii="Times New Roman" w:eastAsia="Georgia" w:hAnsi="Times New Roman" w:cs="Georgia"/>
          <w:iCs/>
          <w:sz w:val="24"/>
          <w:szCs w:val="24"/>
        </w:rPr>
        <w:t>, in the order they occurred</w:t>
      </w:r>
      <w:r w:rsidRPr="000826FB">
        <w:rPr>
          <w:rFonts w:ascii="Times New Roman" w:eastAsia="Georgia" w:hAnsi="Times New Roman" w:cs="Georgia"/>
          <w:sz w:val="24"/>
          <w:szCs w:val="24"/>
        </w:rPr>
        <w:t>.</w:t>
      </w:r>
    </w:p>
    <w:p w14:paraId="7C6F3105" w14:textId="26AFA10F" w:rsidR="00DA2AFB" w:rsidRDefault="00C937FE">
      <w:pPr>
        <w:pStyle w:val="Standard"/>
        <w:numPr>
          <w:ilvl w:val="0"/>
          <w:numId w:val="28"/>
        </w:numPr>
        <w:rPr>
          <w:rFonts w:ascii="Times New Roman" w:hAnsi="Times New Roman" w:cs="Times New Roman"/>
          <w:color w:val="000000"/>
        </w:rPr>
      </w:pPr>
      <w:r w:rsidRPr="00C937FE">
        <w:rPr>
          <w:rFonts w:ascii="Times New Roman" w:hAnsi="Times New Roman" w:cs="Times New Roman"/>
          <w:b/>
          <w:color w:val="000000"/>
        </w:rPr>
        <w:t>Exercise A</w:t>
      </w:r>
      <w:r>
        <w:rPr>
          <w:rFonts w:ascii="Times New Roman" w:hAnsi="Times New Roman" w:cs="Times New Roman"/>
          <w:color w:val="000000"/>
        </w:rPr>
        <w:t xml:space="preserve">: </w:t>
      </w:r>
      <w:r w:rsidR="003354F9">
        <w:rPr>
          <w:rFonts w:ascii="Times New Roman" w:hAnsi="Times New Roman" w:cs="Times New Roman"/>
          <w:color w:val="000000"/>
        </w:rPr>
        <w:t>Downloa</w:t>
      </w:r>
      <w:r w:rsidR="00525618">
        <w:rPr>
          <w:rFonts w:ascii="Times New Roman" w:hAnsi="Times New Roman" w:cs="Times New Roman"/>
          <w:color w:val="000000"/>
        </w:rPr>
        <w:t xml:space="preserve">d the application skeleton project </w:t>
      </w:r>
      <w:r w:rsidR="003107AC">
        <w:rPr>
          <w:rFonts w:ascii="Times New Roman" w:hAnsi="Times New Roman" w:cs="Times New Roman"/>
          <w:color w:val="000000"/>
        </w:rPr>
        <w:t xml:space="preserve">and </w:t>
      </w:r>
      <w:r w:rsidR="00663373">
        <w:rPr>
          <w:rFonts w:ascii="Times New Roman" w:hAnsi="Times New Roman" w:cs="Times New Roman"/>
          <w:color w:val="000000"/>
        </w:rPr>
        <w:t xml:space="preserve">then </w:t>
      </w:r>
      <w:r w:rsidR="003354F9">
        <w:rPr>
          <w:rFonts w:ascii="Times New Roman" w:hAnsi="Times New Roman" w:cs="Times New Roman"/>
          <w:color w:val="000000"/>
        </w:rPr>
        <w:t xml:space="preserve">import </w:t>
      </w:r>
      <w:r w:rsidR="00D1030B">
        <w:rPr>
          <w:rFonts w:ascii="Times New Roman" w:hAnsi="Times New Roman" w:cs="Times New Roman"/>
          <w:color w:val="000000"/>
        </w:rPr>
        <w:t xml:space="preserve">it </w:t>
      </w:r>
      <w:r w:rsidR="003354F9">
        <w:rPr>
          <w:rFonts w:ascii="Times New Roman" w:hAnsi="Times New Roman" w:cs="Times New Roman"/>
          <w:color w:val="000000"/>
        </w:rPr>
        <w:t>into your IDE.</w:t>
      </w:r>
      <w:r w:rsidR="000F459B">
        <w:rPr>
          <w:rFonts w:ascii="Times New Roman" w:hAnsi="Times New Roman" w:cs="Times New Roman"/>
          <w:color w:val="000000"/>
        </w:rPr>
        <w:t xml:space="preserve"> </w:t>
      </w:r>
    </w:p>
    <w:p w14:paraId="50B899E8" w14:textId="77777777" w:rsidR="00DA2AFB" w:rsidRDefault="00DA2AFB">
      <w:pPr>
        <w:pStyle w:val="Standard"/>
        <w:rPr>
          <w:rFonts w:ascii="Times New Roman" w:hAnsi="Times New Roman" w:cs="Times New Roman"/>
          <w:color w:val="000000"/>
        </w:rPr>
      </w:pPr>
    </w:p>
    <w:p w14:paraId="54F53451" w14:textId="5D230749" w:rsidR="00DA2AFB" w:rsidRDefault="00C937FE" w:rsidP="00766DF9">
      <w:pPr>
        <w:pStyle w:val="Standard"/>
        <w:numPr>
          <w:ilvl w:val="0"/>
          <w:numId w:val="39"/>
        </w:numPr>
        <w:ind w:left="1069"/>
        <w:rPr>
          <w:rFonts w:ascii="Times New Roman" w:hAnsi="Times New Roman" w:cs="Times New Roman"/>
          <w:color w:val="000000"/>
        </w:rPr>
      </w:pPr>
      <w:r>
        <w:rPr>
          <w:rFonts w:ascii="Times New Roman" w:hAnsi="Times New Roman" w:cs="Times New Roman"/>
          <w:color w:val="000000"/>
        </w:rPr>
        <w:t>I</w:t>
      </w:r>
      <w:r w:rsidR="003354F9">
        <w:rPr>
          <w:rFonts w:ascii="Times New Roman" w:hAnsi="Times New Roman" w:cs="Times New Roman"/>
          <w:color w:val="000000"/>
        </w:rPr>
        <w:t xml:space="preserve">mplement </w:t>
      </w:r>
      <w:r w:rsidR="00E96D7D">
        <w:rPr>
          <w:rFonts w:ascii="Times New Roman" w:hAnsi="Times New Roman" w:cs="Times New Roman"/>
          <w:color w:val="000000"/>
        </w:rPr>
        <w:t>steps a</w:t>
      </w:r>
      <w:r w:rsidR="00FA2626">
        <w:rPr>
          <w:rFonts w:ascii="Times New Roman" w:hAnsi="Times New Roman" w:cs="Times New Roman"/>
          <w:color w:val="000000"/>
        </w:rPr>
        <w:t xml:space="preserve"> through c</w:t>
      </w:r>
      <w:r w:rsidR="00486A13">
        <w:rPr>
          <w:rFonts w:ascii="Times New Roman" w:hAnsi="Times New Roman" w:cs="Times New Roman"/>
          <w:color w:val="000000"/>
        </w:rPr>
        <w:t xml:space="preserve"> </w:t>
      </w:r>
      <w:r w:rsidR="00C86BA1">
        <w:rPr>
          <w:rFonts w:ascii="Times New Roman" w:hAnsi="Times New Roman" w:cs="Times New Roman"/>
          <w:color w:val="000000"/>
        </w:rPr>
        <w:t xml:space="preserve">described below </w:t>
      </w:r>
      <w:r w:rsidR="00486A13">
        <w:rPr>
          <w:rFonts w:ascii="Times New Roman" w:hAnsi="Times New Roman" w:cs="Times New Roman"/>
          <w:color w:val="000000"/>
        </w:rPr>
        <w:t xml:space="preserve">for </w:t>
      </w:r>
      <w:r w:rsidR="002440D8">
        <w:rPr>
          <w:rFonts w:ascii="Times New Roman" w:hAnsi="Times New Roman" w:cs="Times New Roman"/>
          <w:color w:val="000000"/>
        </w:rPr>
        <w:t xml:space="preserve">both </w:t>
      </w:r>
      <w:proofErr w:type="spellStart"/>
      <w:r w:rsidR="00E96D7D">
        <w:rPr>
          <w:rFonts w:ascii="Times New Roman" w:hAnsi="Times New Roman" w:cs="Times New Roman"/>
          <w:color w:val="000000"/>
        </w:rPr>
        <w:t>ActivityOne</w:t>
      </w:r>
      <w:proofErr w:type="spellEnd"/>
      <w:r w:rsidR="00486A13">
        <w:rPr>
          <w:rFonts w:ascii="Times New Roman" w:hAnsi="Times New Roman" w:cs="Times New Roman"/>
          <w:color w:val="000000"/>
        </w:rPr>
        <w:t xml:space="preserve"> </w:t>
      </w:r>
      <w:r w:rsidR="00E96D7D">
        <w:rPr>
          <w:rFonts w:ascii="Times New Roman" w:hAnsi="Times New Roman" w:cs="Times New Roman"/>
          <w:color w:val="000000"/>
        </w:rPr>
        <w:t>(</w:t>
      </w:r>
      <w:r w:rsidR="00486A13">
        <w:rPr>
          <w:rFonts w:ascii="Times New Roman" w:hAnsi="Times New Roman" w:cs="Times New Roman"/>
          <w:color w:val="000000"/>
        </w:rPr>
        <w:t>in ActivityOne.java</w:t>
      </w:r>
      <w:r w:rsidR="00E96D7D">
        <w:rPr>
          <w:rFonts w:ascii="Times New Roman" w:hAnsi="Times New Roman" w:cs="Times New Roman"/>
          <w:color w:val="000000"/>
        </w:rPr>
        <w:t>)</w:t>
      </w:r>
      <w:r w:rsidR="00C86BA1">
        <w:rPr>
          <w:rFonts w:ascii="Times New Roman" w:hAnsi="Times New Roman" w:cs="Times New Roman"/>
          <w:color w:val="000000"/>
        </w:rPr>
        <w:t>,</w:t>
      </w:r>
      <w:r w:rsidR="00486A13">
        <w:rPr>
          <w:rFonts w:ascii="Times New Roman" w:hAnsi="Times New Roman" w:cs="Times New Roman"/>
          <w:color w:val="000000"/>
        </w:rPr>
        <w:t xml:space="preserve"> and</w:t>
      </w:r>
      <w:r w:rsidR="00C86BA1">
        <w:rPr>
          <w:rFonts w:ascii="Times New Roman" w:hAnsi="Times New Roman" w:cs="Times New Roman"/>
          <w:color w:val="000000"/>
        </w:rPr>
        <w:t xml:space="preserve"> </w:t>
      </w:r>
      <w:r w:rsidR="00486A13">
        <w:rPr>
          <w:rFonts w:ascii="Times New Roman" w:hAnsi="Times New Roman" w:cs="Times New Roman"/>
          <w:color w:val="000000"/>
        </w:rPr>
        <w:t xml:space="preserve">for </w:t>
      </w:r>
      <w:proofErr w:type="spellStart"/>
      <w:r w:rsidR="00E96D7D">
        <w:rPr>
          <w:rFonts w:ascii="Times New Roman" w:hAnsi="Times New Roman" w:cs="Times New Roman"/>
          <w:color w:val="000000"/>
        </w:rPr>
        <w:t>ActivityTwo</w:t>
      </w:r>
      <w:proofErr w:type="spellEnd"/>
      <w:r w:rsidR="00486A13">
        <w:rPr>
          <w:rFonts w:ascii="Times New Roman" w:hAnsi="Times New Roman" w:cs="Times New Roman"/>
          <w:color w:val="000000"/>
        </w:rPr>
        <w:t xml:space="preserve"> </w:t>
      </w:r>
      <w:r w:rsidR="00E96D7D">
        <w:rPr>
          <w:rFonts w:ascii="Times New Roman" w:hAnsi="Times New Roman" w:cs="Times New Roman"/>
          <w:color w:val="000000"/>
        </w:rPr>
        <w:t>(</w:t>
      </w:r>
      <w:r w:rsidR="00E04210">
        <w:rPr>
          <w:rFonts w:ascii="Times New Roman" w:hAnsi="Times New Roman" w:cs="Times New Roman"/>
          <w:color w:val="000000"/>
        </w:rPr>
        <w:t>in ActivityTwo.java</w:t>
      </w:r>
      <w:r w:rsidR="00E96D7D">
        <w:rPr>
          <w:rFonts w:ascii="Times New Roman" w:hAnsi="Times New Roman" w:cs="Times New Roman"/>
          <w:color w:val="000000"/>
        </w:rPr>
        <w:t>)</w:t>
      </w:r>
      <w:r w:rsidR="00E04210">
        <w:rPr>
          <w:rFonts w:ascii="Times New Roman" w:hAnsi="Times New Roman" w:cs="Times New Roman"/>
          <w:color w:val="000000"/>
        </w:rPr>
        <w:t>.</w:t>
      </w:r>
      <w:r w:rsidR="00FA2626">
        <w:rPr>
          <w:rFonts w:ascii="Times New Roman" w:hAnsi="Times New Roman" w:cs="Times New Roman"/>
          <w:color w:val="000000"/>
        </w:rPr>
        <w:t xml:space="preserve"> Implement step d</w:t>
      </w:r>
      <w:r w:rsidR="002440D8">
        <w:rPr>
          <w:rFonts w:ascii="Times New Roman" w:hAnsi="Times New Roman" w:cs="Times New Roman"/>
          <w:color w:val="000000"/>
        </w:rPr>
        <w:t xml:space="preserve"> for </w:t>
      </w:r>
      <w:proofErr w:type="spellStart"/>
      <w:r w:rsidR="00FA2626">
        <w:rPr>
          <w:rFonts w:ascii="Times New Roman" w:hAnsi="Times New Roman" w:cs="Times New Roman"/>
          <w:color w:val="000000"/>
        </w:rPr>
        <w:t>ActivityOne</w:t>
      </w:r>
      <w:proofErr w:type="spellEnd"/>
      <w:r w:rsidR="00FA2626">
        <w:rPr>
          <w:rFonts w:ascii="Times New Roman" w:hAnsi="Times New Roman" w:cs="Times New Roman"/>
          <w:color w:val="000000"/>
        </w:rPr>
        <w:t xml:space="preserve"> and step e</w:t>
      </w:r>
      <w:r w:rsidR="002440D8">
        <w:rPr>
          <w:rFonts w:ascii="Times New Roman" w:hAnsi="Times New Roman" w:cs="Times New Roman"/>
          <w:color w:val="000000"/>
        </w:rPr>
        <w:t xml:space="preserve"> for </w:t>
      </w:r>
      <w:proofErr w:type="spellStart"/>
      <w:r w:rsidR="00E96D7D">
        <w:rPr>
          <w:rFonts w:ascii="Times New Roman" w:hAnsi="Times New Roman" w:cs="Times New Roman"/>
          <w:color w:val="000000"/>
        </w:rPr>
        <w:t>ActivityTwo</w:t>
      </w:r>
      <w:proofErr w:type="spellEnd"/>
      <w:r w:rsidR="002440D8">
        <w:rPr>
          <w:rFonts w:ascii="Times New Roman" w:hAnsi="Times New Roman" w:cs="Times New Roman"/>
          <w:color w:val="000000"/>
        </w:rPr>
        <w:t>.</w:t>
      </w:r>
    </w:p>
    <w:p w14:paraId="5DE4FBDD" w14:textId="77777777" w:rsidR="00DA2AFB" w:rsidRDefault="00DA2AFB" w:rsidP="00766DF9">
      <w:pPr>
        <w:pStyle w:val="Standard"/>
        <w:ind w:left="698"/>
        <w:rPr>
          <w:rFonts w:ascii="Times New Roman" w:hAnsi="Times New Roman" w:cs="Times New Roman"/>
          <w:color w:val="000000"/>
        </w:rPr>
      </w:pPr>
    </w:p>
    <w:p w14:paraId="349F3177" w14:textId="5A05A28A" w:rsidR="00DA2AFB" w:rsidRDefault="003354F9" w:rsidP="00766DF9">
      <w:pPr>
        <w:pStyle w:val="Standard"/>
        <w:numPr>
          <w:ilvl w:val="1"/>
          <w:numId w:val="39"/>
        </w:numPr>
        <w:ind w:left="1789"/>
        <w:rPr>
          <w:rFonts w:ascii="Times New Roman" w:hAnsi="Times New Roman" w:cs="Times New Roman"/>
          <w:color w:val="000000"/>
        </w:rPr>
      </w:pPr>
      <w:r>
        <w:rPr>
          <w:rFonts w:ascii="Times New Roman" w:hAnsi="Times New Roman" w:cs="Times New Roman"/>
          <w:color w:val="000000"/>
        </w:rPr>
        <w:t xml:space="preserve">Create </w:t>
      </w:r>
      <w:r w:rsidR="00E96D7D">
        <w:rPr>
          <w:rFonts w:ascii="Times New Roman" w:hAnsi="Times New Roman" w:cs="Times New Roman"/>
          <w:color w:val="000000"/>
        </w:rPr>
        <w:t>four</w:t>
      </w:r>
      <w:r>
        <w:rPr>
          <w:rFonts w:ascii="Times New Roman" w:hAnsi="Times New Roman" w:cs="Times New Roman"/>
          <w:color w:val="000000"/>
        </w:rPr>
        <w:t xml:space="preserve"> </w:t>
      </w:r>
      <w:r w:rsidR="0010697A" w:rsidRPr="002C108F">
        <w:rPr>
          <w:rFonts w:ascii="Times New Roman" w:hAnsi="Times New Roman" w:cs="Times New Roman"/>
          <w:color w:val="000000"/>
          <w:u w:val="single"/>
        </w:rPr>
        <w:t>non-static</w:t>
      </w:r>
      <w:r w:rsidR="0010697A">
        <w:rPr>
          <w:rFonts w:ascii="Times New Roman" w:hAnsi="Times New Roman" w:cs="Times New Roman"/>
          <w:color w:val="000000"/>
        </w:rPr>
        <w:t xml:space="preserve"> </w:t>
      </w:r>
      <w:r>
        <w:rPr>
          <w:rFonts w:ascii="Times New Roman" w:hAnsi="Times New Roman" w:cs="Times New Roman"/>
          <w:color w:val="000000"/>
        </w:rPr>
        <w:t xml:space="preserve">counter variables, each </w:t>
      </w:r>
      <w:r w:rsidR="003107AC">
        <w:rPr>
          <w:rFonts w:ascii="Times New Roman" w:hAnsi="Times New Roman" w:cs="Times New Roman"/>
          <w:color w:val="000000"/>
        </w:rPr>
        <w:t xml:space="preserve">one </w:t>
      </w:r>
      <w:r>
        <w:rPr>
          <w:rFonts w:ascii="Times New Roman" w:hAnsi="Times New Roman" w:cs="Times New Roman"/>
          <w:color w:val="000000"/>
        </w:rPr>
        <w:t>corresponding to a different one of the lifecycle callback methods</w:t>
      </w:r>
      <w:r w:rsidR="00C86BA1">
        <w:rPr>
          <w:rFonts w:ascii="Times New Roman" w:hAnsi="Times New Roman" w:cs="Times New Roman"/>
          <w:color w:val="000000"/>
        </w:rPr>
        <w:t xml:space="preserve"> being monitored - </w:t>
      </w:r>
      <w:proofErr w:type="gramStart"/>
      <w:r w:rsidR="0097015E">
        <w:rPr>
          <w:rFonts w:ascii="Times New Roman" w:hAnsi="Times New Roman" w:cs="Times New Roman"/>
          <w:color w:val="000000"/>
        </w:rPr>
        <w:t>onC</w:t>
      </w:r>
      <w:r w:rsidR="00DB3365">
        <w:rPr>
          <w:rFonts w:ascii="Times New Roman" w:hAnsi="Times New Roman" w:cs="Times New Roman"/>
          <w:color w:val="000000"/>
        </w:rPr>
        <w:t>reate(</w:t>
      </w:r>
      <w:proofErr w:type="gramEnd"/>
      <w:r w:rsidR="00DB3365">
        <w:rPr>
          <w:rFonts w:ascii="Times New Roman" w:hAnsi="Times New Roman" w:cs="Times New Roman"/>
          <w:color w:val="000000"/>
        </w:rPr>
        <w:t xml:space="preserve">), </w:t>
      </w:r>
      <w:proofErr w:type="spellStart"/>
      <w:r w:rsidR="00DB3365">
        <w:rPr>
          <w:rFonts w:ascii="Times New Roman" w:hAnsi="Times New Roman" w:cs="Times New Roman"/>
          <w:color w:val="000000"/>
        </w:rPr>
        <w:t>onRestart</w:t>
      </w:r>
      <w:proofErr w:type="spellEnd"/>
      <w:r w:rsidR="00DB3365">
        <w:rPr>
          <w:rFonts w:ascii="Times New Roman" w:hAnsi="Times New Roman" w:cs="Times New Roman"/>
          <w:color w:val="000000"/>
        </w:rPr>
        <w:t xml:space="preserve">(), </w:t>
      </w:r>
      <w:proofErr w:type="spellStart"/>
      <w:r w:rsidR="00DB3365">
        <w:rPr>
          <w:rFonts w:ascii="Times New Roman" w:hAnsi="Times New Roman" w:cs="Times New Roman"/>
          <w:color w:val="000000"/>
        </w:rPr>
        <w:t>onStart</w:t>
      </w:r>
      <w:proofErr w:type="spellEnd"/>
      <w:r w:rsidR="00DB3365">
        <w:rPr>
          <w:rFonts w:ascii="Times New Roman" w:hAnsi="Times New Roman" w:cs="Times New Roman"/>
          <w:color w:val="000000"/>
        </w:rPr>
        <w:t>()</w:t>
      </w:r>
      <w:r w:rsidR="0097015E">
        <w:rPr>
          <w:rFonts w:ascii="Times New Roman" w:hAnsi="Times New Roman" w:cs="Times New Roman"/>
          <w:color w:val="000000"/>
        </w:rPr>
        <w:t xml:space="preserve"> and </w:t>
      </w:r>
      <w:proofErr w:type="spellStart"/>
      <w:r w:rsidR="00C86BA1">
        <w:rPr>
          <w:rFonts w:ascii="Times New Roman" w:hAnsi="Times New Roman" w:cs="Times New Roman"/>
          <w:color w:val="000000"/>
        </w:rPr>
        <w:t>onResume</w:t>
      </w:r>
      <w:proofErr w:type="spellEnd"/>
      <w:r w:rsidR="00C86BA1">
        <w:rPr>
          <w:rFonts w:ascii="Times New Roman" w:hAnsi="Times New Roman" w:cs="Times New Roman"/>
          <w:color w:val="000000"/>
        </w:rPr>
        <w:t>()</w:t>
      </w:r>
      <w:r>
        <w:rPr>
          <w:rFonts w:ascii="Times New Roman" w:hAnsi="Times New Roman" w:cs="Times New Roman"/>
          <w:color w:val="000000"/>
        </w:rPr>
        <w:t>.</w:t>
      </w:r>
      <w:r w:rsidR="00E96D7D">
        <w:rPr>
          <w:rFonts w:ascii="Times New Roman" w:hAnsi="Times New Roman" w:cs="Times New Roman"/>
          <w:color w:val="000000"/>
        </w:rPr>
        <w:t xml:space="preserve"> Increment these variables </w:t>
      </w:r>
      <w:r>
        <w:rPr>
          <w:rFonts w:ascii="Times New Roman" w:hAnsi="Times New Roman" w:cs="Times New Roman"/>
          <w:color w:val="000000"/>
        </w:rPr>
        <w:t xml:space="preserve">when their corresponding lifecycle methods get called.  </w:t>
      </w:r>
    </w:p>
    <w:p w14:paraId="5A397673" w14:textId="77777777" w:rsidR="00E04210" w:rsidRDefault="00E04210" w:rsidP="00766DF9">
      <w:pPr>
        <w:pStyle w:val="Standard"/>
        <w:ind w:left="2138"/>
        <w:rPr>
          <w:rFonts w:ascii="Times New Roman" w:hAnsi="Times New Roman" w:cs="Times New Roman"/>
          <w:color w:val="000000"/>
        </w:rPr>
      </w:pPr>
    </w:p>
    <w:p w14:paraId="6981F9E8" w14:textId="5C465D89" w:rsidR="00DA2AFB" w:rsidRDefault="002F6540" w:rsidP="00766DF9">
      <w:pPr>
        <w:pStyle w:val="Standard"/>
        <w:numPr>
          <w:ilvl w:val="1"/>
          <w:numId w:val="39"/>
        </w:numPr>
        <w:ind w:left="1789"/>
        <w:rPr>
          <w:rFonts w:ascii="Times New Roman" w:hAnsi="Times New Roman" w:cs="Times New Roman"/>
          <w:color w:val="000000"/>
        </w:rPr>
      </w:pPr>
      <w:r>
        <w:rPr>
          <w:rFonts w:ascii="Times New Roman" w:hAnsi="Times New Roman" w:cs="Times New Roman"/>
          <w:color w:val="000000"/>
        </w:rPr>
        <w:t>Create</w:t>
      </w:r>
      <w:r w:rsidR="003354F9">
        <w:rPr>
          <w:rFonts w:ascii="Times New Roman" w:hAnsi="Times New Roman" w:cs="Times New Roman"/>
          <w:color w:val="000000"/>
        </w:rPr>
        <w:t xml:space="preserve"> </w:t>
      </w:r>
      <w:r w:rsidR="00E96D7D">
        <w:rPr>
          <w:rFonts w:ascii="Times New Roman" w:hAnsi="Times New Roman" w:cs="Times New Roman"/>
          <w:color w:val="000000"/>
        </w:rPr>
        <w:t>four</w:t>
      </w:r>
      <w:r w:rsidR="003354F9">
        <w:rPr>
          <w:rFonts w:ascii="Times New Roman" w:hAnsi="Times New Roman" w:cs="Times New Roman"/>
          <w:color w:val="000000"/>
        </w:rPr>
        <w:t xml:space="preserve"> TextView variables, </w:t>
      </w:r>
      <w:r w:rsidR="00DB3365">
        <w:rPr>
          <w:rFonts w:ascii="Times New Roman" w:hAnsi="Times New Roman" w:cs="Times New Roman"/>
          <w:color w:val="000000"/>
        </w:rPr>
        <w:t xml:space="preserve">each of </w:t>
      </w:r>
      <w:r w:rsidR="003354F9">
        <w:rPr>
          <w:rFonts w:ascii="Times New Roman" w:hAnsi="Times New Roman" w:cs="Times New Roman"/>
          <w:color w:val="000000"/>
        </w:rPr>
        <w:t xml:space="preserve">which </w:t>
      </w:r>
      <w:r w:rsidR="003107AC">
        <w:rPr>
          <w:rFonts w:ascii="Times New Roman" w:hAnsi="Times New Roman" w:cs="Times New Roman"/>
          <w:color w:val="000000"/>
        </w:rPr>
        <w:t xml:space="preserve">will display the value of a different </w:t>
      </w:r>
      <w:r w:rsidR="00DB3365">
        <w:rPr>
          <w:rFonts w:ascii="Times New Roman" w:hAnsi="Times New Roman" w:cs="Times New Roman"/>
          <w:color w:val="000000"/>
        </w:rPr>
        <w:t>counter variable</w:t>
      </w:r>
      <w:r w:rsidR="003354F9">
        <w:rPr>
          <w:rFonts w:ascii="Times New Roman" w:hAnsi="Times New Roman" w:cs="Times New Roman"/>
          <w:color w:val="000000"/>
        </w:rPr>
        <w:t xml:space="preserve">. If you open layout.xml </w:t>
      </w:r>
      <w:r w:rsidR="00DB3365">
        <w:rPr>
          <w:rFonts w:ascii="Times New Roman" w:hAnsi="Times New Roman" w:cs="Times New Roman"/>
          <w:color w:val="000000"/>
        </w:rPr>
        <w:t xml:space="preserve">file in the res/layout directory </w:t>
      </w:r>
      <w:r w:rsidR="003354F9">
        <w:rPr>
          <w:rFonts w:ascii="Times New Roman" w:hAnsi="Times New Roman" w:cs="Times New Roman"/>
          <w:color w:val="000000"/>
        </w:rPr>
        <w:t xml:space="preserve">and </w:t>
      </w:r>
      <w:r w:rsidR="00DB3365">
        <w:rPr>
          <w:rFonts w:ascii="Times New Roman" w:hAnsi="Times New Roman" w:cs="Times New Roman"/>
          <w:color w:val="000000"/>
        </w:rPr>
        <w:t xml:space="preserve">examine </w:t>
      </w:r>
      <w:r w:rsidR="003354F9">
        <w:rPr>
          <w:rFonts w:ascii="Times New Roman" w:hAnsi="Times New Roman" w:cs="Times New Roman"/>
          <w:color w:val="000000"/>
        </w:rPr>
        <w:t xml:space="preserve">each </w:t>
      </w:r>
      <w:r w:rsidR="00DB3365">
        <w:rPr>
          <w:rFonts w:ascii="Times New Roman" w:hAnsi="Times New Roman" w:cs="Times New Roman"/>
          <w:color w:val="000000"/>
        </w:rPr>
        <w:t>&lt;</w:t>
      </w:r>
      <w:proofErr w:type="spellStart"/>
      <w:r w:rsidR="003354F9">
        <w:rPr>
          <w:rFonts w:ascii="Times New Roman" w:hAnsi="Times New Roman" w:cs="Times New Roman"/>
          <w:color w:val="000000"/>
        </w:rPr>
        <w:t>textview</w:t>
      </w:r>
      <w:proofErr w:type="spellEnd"/>
      <w:r w:rsidR="00DB3365">
        <w:rPr>
          <w:rFonts w:ascii="Times New Roman" w:hAnsi="Times New Roman" w:cs="Times New Roman"/>
          <w:color w:val="000000"/>
        </w:rPr>
        <w:t>&gt;</w:t>
      </w:r>
      <w:r w:rsidR="00E04210">
        <w:rPr>
          <w:rFonts w:ascii="Times New Roman" w:hAnsi="Times New Roman" w:cs="Times New Roman"/>
          <w:color w:val="000000"/>
        </w:rPr>
        <w:t xml:space="preserve"> element, you will see its id.</w:t>
      </w:r>
      <w:r w:rsidR="00C57694">
        <w:rPr>
          <w:rFonts w:ascii="Times New Roman" w:hAnsi="Times New Roman" w:cs="Times New Roman"/>
          <w:color w:val="000000"/>
        </w:rPr>
        <w:t xml:space="preserve"> The TextView variables should be accessible in all methods </w:t>
      </w:r>
      <w:r w:rsidR="0010697A">
        <w:rPr>
          <w:rFonts w:ascii="Times New Roman" w:hAnsi="Times New Roman" w:cs="Times New Roman"/>
          <w:color w:val="000000"/>
        </w:rPr>
        <w:t xml:space="preserve">and </w:t>
      </w:r>
      <w:r w:rsidR="00C57694">
        <w:rPr>
          <w:rFonts w:ascii="Times New Roman" w:hAnsi="Times New Roman" w:cs="Times New Roman"/>
          <w:color w:val="000000"/>
        </w:rPr>
        <w:t xml:space="preserve">they should be </w:t>
      </w:r>
      <w:r w:rsidR="00E96D7D">
        <w:rPr>
          <w:rFonts w:ascii="Times New Roman" w:hAnsi="Times New Roman" w:cs="Times New Roman"/>
          <w:color w:val="000000"/>
        </w:rPr>
        <w:t xml:space="preserve">initially </w:t>
      </w:r>
      <w:r w:rsidR="00C57694">
        <w:rPr>
          <w:rFonts w:ascii="Times New Roman" w:hAnsi="Times New Roman" w:cs="Times New Roman"/>
          <w:color w:val="000000"/>
        </w:rPr>
        <w:t xml:space="preserve">assigned within </w:t>
      </w:r>
      <w:proofErr w:type="gramStart"/>
      <w:r w:rsidR="00C57694">
        <w:rPr>
          <w:rFonts w:ascii="Times New Roman" w:hAnsi="Times New Roman" w:cs="Times New Roman"/>
          <w:color w:val="000000"/>
        </w:rPr>
        <w:t>onCreate(</w:t>
      </w:r>
      <w:proofErr w:type="gramEnd"/>
      <w:r w:rsidR="00C57694">
        <w:rPr>
          <w:rFonts w:ascii="Times New Roman" w:hAnsi="Times New Roman" w:cs="Times New Roman"/>
          <w:color w:val="000000"/>
        </w:rPr>
        <w:t xml:space="preserve">). </w:t>
      </w:r>
    </w:p>
    <w:p w14:paraId="3A5D3B35" w14:textId="77777777" w:rsidR="00C86BA1" w:rsidRDefault="00C86BA1" w:rsidP="00C86BA1">
      <w:pPr>
        <w:pStyle w:val="Standard"/>
        <w:ind w:left="1789"/>
        <w:rPr>
          <w:rFonts w:ascii="Times New Roman" w:eastAsia="Monospace" w:hAnsi="Times New Roman" w:cs="Times New Roman"/>
          <w:color w:val="000000"/>
        </w:rPr>
      </w:pPr>
    </w:p>
    <w:p w14:paraId="25B538BF" w14:textId="334CAA3F" w:rsidR="00DA2AFB" w:rsidRDefault="003354F9" w:rsidP="00766DF9">
      <w:pPr>
        <w:pStyle w:val="Standard"/>
        <w:numPr>
          <w:ilvl w:val="1"/>
          <w:numId w:val="39"/>
        </w:numPr>
        <w:ind w:left="1789"/>
        <w:rPr>
          <w:rFonts w:ascii="Times New Roman" w:eastAsia="Monospace" w:hAnsi="Times New Roman" w:cs="Times New Roman"/>
          <w:color w:val="000000"/>
        </w:rPr>
      </w:pPr>
      <w:r>
        <w:rPr>
          <w:rFonts w:ascii="Times New Roman" w:eastAsia="Monospace" w:hAnsi="Times New Roman" w:cs="Times New Roman"/>
          <w:color w:val="000000"/>
        </w:rPr>
        <w:t xml:space="preserve">Override the </w:t>
      </w:r>
      <w:r w:rsidR="0010697A">
        <w:rPr>
          <w:rFonts w:ascii="Times New Roman" w:eastAsia="Monospace" w:hAnsi="Times New Roman" w:cs="Times New Roman"/>
          <w:color w:val="000000"/>
        </w:rPr>
        <w:t xml:space="preserve">four </w:t>
      </w:r>
      <w:r>
        <w:rPr>
          <w:rFonts w:ascii="Times New Roman" w:eastAsia="Monospace" w:hAnsi="Times New Roman" w:cs="Times New Roman"/>
          <w:color w:val="000000"/>
        </w:rPr>
        <w:t>lifecycle callback methods</w:t>
      </w:r>
      <w:r w:rsidR="0010697A">
        <w:rPr>
          <w:rFonts w:ascii="Times New Roman" w:eastAsia="Monospace" w:hAnsi="Times New Roman" w:cs="Times New Roman"/>
          <w:color w:val="000000"/>
        </w:rPr>
        <w:t xml:space="preserve"> that you'll be monitoring</w:t>
      </w:r>
      <w:r>
        <w:rPr>
          <w:rFonts w:ascii="Times New Roman" w:eastAsia="Monospace" w:hAnsi="Times New Roman" w:cs="Times New Roman"/>
          <w:color w:val="000000"/>
        </w:rPr>
        <w:t xml:space="preserve">. </w:t>
      </w:r>
      <w:r w:rsidR="00E04210">
        <w:rPr>
          <w:rFonts w:ascii="Times New Roman" w:eastAsia="Monospace" w:hAnsi="Times New Roman" w:cs="Times New Roman"/>
          <w:color w:val="000000"/>
        </w:rPr>
        <w:t>In each of these method</w:t>
      </w:r>
      <w:r w:rsidR="00E96D7D">
        <w:rPr>
          <w:rFonts w:ascii="Times New Roman" w:eastAsia="Monospace" w:hAnsi="Times New Roman" w:cs="Times New Roman"/>
          <w:color w:val="000000"/>
        </w:rPr>
        <w:t>s</w:t>
      </w:r>
      <w:r w:rsidR="00E04210">
        <w:rPr>
          <w:rFonts w:ascii="Times New Roman" w:eastAsia="Monospace" w:hAnsi="Times New Roman" w:cs="Times New Roman"/>
          <w:color w:val="000000"/>
        </w:rPr>
        <w:t xml:space="preserve"> </w:t>
      </w:r>
      <w:r w:rsidR="0010697A">
        <w:rPr>
          <w:rFonts w:ascii="Times New Roman" w:eastAsia="Monospace" w:hAnsi="Times New Roman" w:cs="Times New Roman"/>
          <w:color w:val="000000"/>
        </w:rPr>
        <w:t>u</w:t>
      </w:r>
      <w:r>
        <w:rPr>
          <w:rFonts w:ascii="Times New Roman" w:eastAsia="Monospace" w:hAnsi="Times New Roman" w:cs="Times New Roman"/>
          <w:color w:val="000000"/>
        </w:rPr>
        <w:t xml:space="preserve">pdate the appropriate </w:t>
      </w:r>
      <w:r w:rsidR="00E04210">
        <w:rPr>
          <w:rFonts w:ascii="Times New Roman" w:eastAsia="Monospace" w:hAnsi="Times New Roman" w:cs="Times New Roman"/>
          <w:color w:val="000000"/>
        </w:rPr>
        <w:t xml:space="preserve">invocation </w:t>
      </w:r>
      <w:r>
        <w:rPr>
          <w:rFonts w:ascii="Times New Roman" w:eastAsia="Monospace" w:hAnsi="Times New Roman" w:cs="Times New Roman"/>
          <w:color w:val="000000"/>
        </w:rPr>
        <w:t xml:space="preserve">counter and call the </w:t>
      </w:r>
      <w:proofErr w:type="spellStart"/>
      <w:proofErr w:type="gramStart"/>
      <w:r>
        <w:rPr>
          <w:rFonts w:ascii="Times New Roman" w:eastAsia="Monospace" w:hAnsi="Times New Roman" w:cs="Times New Roman"/>
          <w:color w:val="000000"/>
        </w:rPr>
        <w:t>displayCounts</w:t>
      </w:r>
      <w:proofErr w:type="spellEnd"/>
      <w:r>
        <w:rPr>
          <w:rFonts w:ascii="Times New Roman" w:eastAsia="Monospace" w:hAnsi="Times New Roman" w:cs="Times New Roman"/>
          <w:color w:val="000000"/>
        </w:rPr>
        <w:t>(</w:t>
      </w:r>
      <w:proofErr w:type="gramEnd"/>
      <w:r>
        <w:rPr>
          <w:rFonts w:ascii="Times New Roman" w:eastAsia="Monospace" w:hAnsi="Times New Roman" w:cs="Times New Roman"/>
          <w:color w:val="000000"/>
        </w:rPr>
        <w:t xml:space="preserve">) </w:t>
      </w:r>
      <w:r w:rsidR="00E04210">
        <w:rPr>
          <w:rFonts w:ascii="Times New Roman" w:eastAsia="Monospace" w:hAnsi="Times New Roman" w:cs="Times New Roman"/>
          <w:color w:val="000000"/>
        </w:rPr>
        <w:t xml:space="preserve">method </w:t>
      </w:r>
      <w:r>
        <w:rPr>
          <w:rFonts w:ascii="Times New Roman" w:eastAsia="Monospace" w:hAnsi="Times New Roman" w:cs="Times New Roman"/>
          <w:color w:val="000000"/>
        </w:rPr>
        <w:t xml:space="preserve">to update the </w:t>
      </w:r>
      <w:r w:rsidR="00E04210">
        <w:rPr>
          <w:rFonts w:ascii="Times New Roman" w:eastAsia="Monospace" w:hAnsi="Times New Roman" w:cs="Times New Roman"/>
          <w:color w:val="000000"/>
        </w:rPr>
        <w:t>user interface</w:t>
      </w:r>
      <w:r>
        <w:rPr>
          <w:rFonts w:ascii="Times New Roman" w:eastAsia="Monospace" w:hAnsi="Times New Roman" w:cs="Times New Roman"/>
          <w:color w:val="000000"/>
        </w:rPr>
        <w:t>.</w:t>
      </w:r>
    </w:p>
    <w:p w14:paraId="1F9AB969" w14:textId="77777777" w:rsidR="00BD6BE7" w:rsidRDefault="00BD6BE7" w:rsidP="00FA2626">
      <w:pPr>
        <w:pStyle w:val="Standard"/>
        <w:rPr>
          <w:rFonts w:ascii="Times New Roman" w:eastAsia="Monospace" w:hAnsi="Times New Roman" w:cs="Times New Roman"/>
          <w:b/>
          <w:bCs/>
          <w:color w:val="7F0055"/>
        </w:rPr>
      </w:pPr>
    </w:p>
    <w:p w14:paraId="40A4A892" w14:textId="07E3C01C" w:rsidR="003107AC" w:rsidRDefault="003107AC">
      <w:pPr>
        <w:rPr>
          <w:rFonts w:ascii="Times New Roman" w:eastAsia="Monospace" w:hAnsi="Times New Roman" w:cs="Times New Roman"/>
          <w:b/>
          <w:bCs/>
          <w:color w:val="7F0055"/>
        </w:rPr>
      </w:pPr>
      <w:r>
        <w:rPr>
          <w:rFonts w:ascii="Times New Roman" w:eastAsia="Monospace" w:hAnsi="Times New Roman" w:cs="Times New Roman"/>
          <w:b/>
          <w:bCs/>
          <w:color w:val="7F0055"/>
        </w:rPr>
        <w:br w:type="page"/>
      </w:r>
    </w:p>
    <w:p w14:paraId="0DC7BED9" w14:textId="09784592" w:rsidR="00BD6BE7" w:rsidRDefault="00BD6BE7" w:rsidP="00BD6BE7">
      <w:pPr>
        <w:pStyle w:val="ListParagraph"/>
        <w:numPr>
          <w:ilvl w:val="1"/>
          <w:numId w:val="39"/>
        </w:numPr>
        <w:ind w:left="1789"/>
        <w:rPr>
          <w:rFonts w:hint="eastAsia"/>
        </w:rPr>
      </w:pPr>
      <w:r>
        <w:lastRenderedPageBreak/>
        <w:t>Implement the</w:t>
      </w:r>
      <w:r w:rsidR="00230F4B">
        <w:t xml:space="preserve"> </w:t>
      </w:r>
      <w:proofErr w:type="spellStart"/>
      <w:r w:rsidR="00230F4B">
        <w:t>OnClickListener</w:t>
      </w:r>
      <w:proofErr w:type="spellEnd"/>
      <w:r w:rsidR="00230F4B">
        <w:t xml:space="preserve"> for the</w:t>
      </w:r>
      <w:r>
        <w:t xml:space="preserve"> </w:t>
      </w:r>
      <w:proofErr w:type="spellStart"/>
      <w:r w:rsidR="00D000AD">
        <w:t>l</w:t>
      </w:r>
      <w:r w:rsidR="00230F4B">
        <w:t>aunchActivityTwo</w:t>
      </w:r>
      <w:r w:rsidR="00FA2626">
        <w:t>B</w:t>
      </w:r>
      <w:r w:rsidR="00230F4B">
        <w:t>utton</w:t>
      </w:r>
      <w:proofErr w:type="spellEnd"/>
      <w:r>
        <w:t>. (for ActivityOne.java only)</w:t>
      </w:r>
    </w:p>
    <w:p w14:paraId="42F14C2B" w14:textId="77777777" w:rsidR="00BD6BE7" w:rsidRDefault="00BD6BE7" w:rsidP="00BD6BE7">
      <w:pPr>
        <w:pStyle w:val="Standard"/>
        <w:ind w:left="1778" w:firstLine="338"/>
        <w:rPr>
          <w:rFonts w:ascii="Times New Roman" w:eastAsia="Monospace" w:hAnsi="Times New Roman" w:cs="Times New Roman"/>
          <w:color w:val="000000"/>
        </w:rPr>
      </w:pPr>
    </w:p>
    <w:p w14:paraId="3E03F672" w14:textId="30E5DA3C" w:rsidR="00230F4B" w:rsidRDefault="00FA2626" w:rsidP="00BD6BE7">
      <w:pPr>
        <w:pStyle w:val="Standard"/>
        <w:ind w:left="2127"/>
        <w:rPr>
          <w:rFonts w:ascii="American Typewriter" w:hAnsi="American Typewriter" w:cs="American Typewriter"/>
          <w:color w:val="000000"/>
          <w:sz w:val="22"/>
          <w:szCs w:val="22"/>
        </w:rPr>
      </w:pPr>
      <w:proofErr w:type="spellStart"/>
      <w:r w:rsidRPr="00FA2626">
        <w:rPr>
          <w:rFonts w:ascii="American Typewriter" w:hAnsi="American Typewriter" w:cs="American Typewriter"/>
          <w:color w:val="000000"/>
          <w:sz w:val="22"/>
          <w:szCs w:val="22"/>
        </w:rPr>
        <w:t>launchActivityTwoButton</w:t>
      </w:r>
      <w:r w:rsidR="00230F4B">
        <w:rPr>
          <w:rFonts w:ascii="American Typewriter" w:hAnsi="American Typewriter" w:cs="American Typewriter"/>
          <w:color w:val="000000"/>
          <w:sz w:val="22"/>
          <w:szCs w:val="22"/>
        </w:rPr>
        <w:t>.setOnClickListener</w:t>
      </w:r>
      <w:proofErr w:type="spellEnd"/>
      <w:r w:rsidR="00230F4B">
        <w:rPr>
          <w:rFonts w:ascii="American Typewriter" w:hAnsi="American Typewriter" w:cs="American Typewriter"/>
          <w:color w:val="000000"/>
          <w:sz w:val="22"/>
          <w:szCs w:val="22"/>
        </w:rPr>
        <w:t>(</w:t>
      </w:r>
      <w:r w:rsidR="00230F4B">
        <w:rPr>
          <w:rFonts w:ascii="American Typewriter" w:hAnsi="American Typewriter" w:cs="American Typewriter"/>
          <w:b/>
          <w:color w:val="000000"/>
          <w:sz w:val="22"/>
          <w:szCs w:val="22"/>
        </w:rPr>
        <w:t>new</w:t>
      </w:r>
      <w:r w:rsidR="00230F4B">
        <w:rPr>
          <w:rFonts w:ascii="American Typewriter" w:hAnsi="American Typewriter" w:cs="American Typewriter"/>
          <w:color w:val="000000"/>
          <w:sz w:val="22"/>
          <w:szCs w:val="22"/>
        </w:rPr>
        <w:t xml:space="preserve"> </w:t>
      </w:r>
      <w:proofErr w:type="spellStart"/>
      <w:proofErr w:type="gramStart"/>
      <w:r w:rsidR="00230F4B">
        <w:rPr>
          <w:rFonts w:ascii="American Typewriter" w:hAnsi="American Typewriter" w:cs="American Typewriter"/>
          <w:color w:val="000000"/>
          <w:sz w:val="22"/>
          <w:szCs w:val="22"/>
        </w:rPr>
        <w:t>OnClickListener</w:t>
      </w:r>
      <w:proofErr w:type="spellEnd"/>
      <w:r w:rsidR="00230F4B">
        <w:rPr>
          <w:rFonts w:ascii="American Typewriter" w:hAnsi="American Typewriter" w:cs="American Typewriter"/>
          <w:color w:val="000000"/>
          <w:sz w:val="22"/>
          <w:szCs w:val="22"/>
        </w:rPr>
        <w:t>(</w:t>
      </w:r>
      <w:proofErr w:type="gramEnd"/>
      <w:r w:rsidR="00230F4B">
        <w:rPr>
          <w:rFonts w:ascii="American Typewriter" w:hAnsi="American Typewriter" w:cs="American Typewriter"/>
          <w:color w:val="000000"/>
          <w:sz w:val="22"/>
          <w:szCs w:val="22"/>
        </w:rPr>
        <w:t>) {</w:t>
      </w:r>
    </w:p>
    <w:p w14:paraId="391251AD" w14:textId="77777777" w:rsidR="00230F4B" w:rsidRDefault="00230F4B" w:rsidP="00230F4B">
      <w:pPr>
        <w:pStyle w:val="Standard"/>
        <w:ind w:left="2127"/>
        <w:rPr>
          <w:rFonts w:ascii="American Typewriter" w:hAnsi="American Typewriter" w:cs="American Typewriter"/>
          <w:color w:val="000000"/>
          <w:sz w:val="22"/>
          <w:szCs w:val="22"/>
        </w:rPr>
      </w:pPr>
      <w:r>
        <w:rPr>
          <w:rFonts w:ascii="American Typewriter" w:hAnsi="American Typewriter" w:cs="American Typewriter"/>
          <w:color w:val="000000"/>
          <w:sz w:val="22"/>
          <w:szCs w:val="22"/>
        </w:rPr>
        <w:tab/>
      </w:r>
      <w:r>
        <w:rPr>
          <w:rFonts w:ascii="American Typewriter" w:hAnsi="American Typewriter" w:cs="American Typewriter"/>
          <w:b/>
          <w:color w:val="000000"/>
          <w:sz w:val="22"/>
          <w:szCs w:val="22"/>
        </w:rPr>
        <w:t>public void</w:t>
      </w:r>
      <w:r>
        <w:rPr>
          <w:rFonts w:ascii="American Typewriter" w:hAnsi="American Typewriter" w:cs="American Typewriter"/>
          <w:color w:val="000000"/>
          <w:sz w:val="22"/>
          <w:szCs w:val="22"/>
        </w:rPr>
        <w:t xml:space="preserve"> </w:t>
      </w:r>
      <w:proofErr w:type="spellStart"/>
      <w:proofErr w:type="gramStart"/>
      <w:r>
        <w:rPr>
          <w:rFonts w:ascii="American Typewriter" w:hAnsi="American Typewriter" w:cs="American Typewriter"/>
          <w:color w:val="000000"/>
          <w:sz w:val="22"/>
          <w:szCs w:val="22"/>
        </w:rPr>
        <w:t>onClick</w:t>
      </w:r>
      <w:proofErr w:type="spellEnd"/>
      <w:r>
        <w:rPr>
          <w:rFonts w:ascii="American Typewriter" w:hAnsi="American Typewriter" w:cs="American Typewriter"/>
          <w:color w:val="000000"/>
          <w:sz w:val="22"/>
          <w:szCs w:val="22"/>
        </w:rPr>
        <w:t>(</w:t>
      </w:r>
      <w:proofErr w:type="gramEnd"/>
      <w:r>
        <w:rPr>
          <w:rFonts w:ascii="American Typewriter" w:hAnsi="American Typewriter" w:cs="American Typewriter"/>
          <w:color w:val="000000"/>
          <w:sz w:val="22"/>
          <w:szCs w:val="22"/>
        </w:rPr>
        <w:t>View v) {</w:t>
      </w:r>
    </w:p>
    <w:p w14:paraId="0ED420A9" w14:textId="6E2949C7" w:rsidR="00230F4B" w:rsidRPr="00230F4B" w:rsidRDefault="00230F4B" w:rsidP="00230F4B">
      <w:pPr>
        <w:pStyle w:val="Standard"/>
        <w:ind w:left="2127"/>
        <w:rPr>
          <w:rFonts w:ascii="American Typewriter" w:eastAsia="Monospace" w:hAnsi="American Typewriter" w:cs="American Typewriter"/>
          <w:color w:val="008000"/>
        </w:rPr>
      </w:pPr>
      <w:r>
        <w:rPr>
          <w:rFonts w:ascii="American Typewriter" w:hAnsi="American Typewriter" w:cs="American Typewriter"/>
          <w:b/>
          <w:color w:val="000000"/>
          <w:sz w:val="22"/>
          <w:szCs w:val="22"/>
        </w:rPr>
        <w:tab/>
      </w:r>
      <w:r>
        <w:rPr>
          <w:rFonts w:ascii="American Typewriter" w:hAnsi="American Typewriter" w:cs="American Typewriter"/>
          <w:b/>
          <w:color w:val="000000"/>
          <w:sz w:val="22"/>
          <w:szCs w:val="22"/>
        </w:rPr>
        <w:tab/>
      </w:r>
      <w:r w:rsidRPr="00C86BA1">
        <w:rPr>
          <w:rFonts w:ascii="American Typewriter" w:eastAsia="Monospace" w:hAnsi="American Typewriter" w:cs="American Typewriter"/>
          <w:color w:val="008000"/>
        </w:rPr>
        <w:t xml:space="preserve">// </w:t>
      </w:r>
      <w:r>
        <w:rPr>
          <w:rFonts w:ascii="American Typewriter" w:eastAsia="Monospace" w:hAnsi="American Typewriter" w:cs="American Typewriter"/>
          <w:color w:val="008000"/>
        </w:rPr>
        <w:t xml:space="preserve">This function launches </w:t>
      </w:r>
      <w:proofErr w:type="spellStart"/>
      <w:r w:rsidR="00E96D7D">
        <w:rPr>
          <w:rFonts w:ascii="American Typewriter" w:eastAsia="Monospace" w:hAnsi="American Typewriter" w:cs="American Typewriter"/>
          <w:color w:val="008000"/>
        </w:rPr>
        <w:t>ActivityTwo</w:t>
      </w:r>
      <w:proofErr w:type="spellEnd"/>
    </w:p>
    <w:p w14:paraId="7AF59974" w14:textId="77777777" w:rsidR="00230F4B" w:rsidRPr="00C86BA1" w:rsidRDefault="00230F4B" w:rsidP="00230F4B">
      <w:pPr>
        <w:pStyle w:val="Standard"/>
        <w:ind w:left="2127"/>
        <w:rPr>
          <w:rFonts w:ascii="American Typewriter" w:eastAsia="Monospace" w:hAnsi="American Typewriter" w:cs="American Typewriter"/>
          <w:color w:val="008000"/>
        </w:rPr>
      </w:pPr>
      <w:r>
        <w:rPr>
          <w:rFonts w:ascii="American Typewriter" w:hAnsi="American Typewriter" w:cs="American Typewriter"/>
          <w:b/>
          <w:color w:val="000000"/>
          <w:sz w:val="22"/>
          <w:szCs w:val="22"/>
        </w:rPr>
        <w:tab/>
      </w:r>
      <w:r>
        <w:rPr>
          <w:rFonts w:ascii="American Typewriter" w:hAnsi="American Typewriter" w:cs="American Typewriter"/>
          <w:b/>
          <w:color w:val="000000"/>
          <w:sz w:val="22"/>
          <w:szCs w:val="22"/>
        </w:rPr>
        <w:tab/>
      </w:r>
      <w:r w:rsidRPr="00C86BA1">
        <w:rPr>
          <w:rFonts w:ascii="American Typewriter" w:eastAsia="Monospace" w:hAnsi="American Typewriter" w:cs="American Typewriter"/>
          <w:color w:val="008000"/>
        </w:rPr>
        <w:t>// Hint: use C</w:t>
      </w:r>
      <w:r>
        <w:rPr>
          <w:rFonts w:ascii="American Typewriter" w:eastAsia="Monospace" w:hAnsi="American Typewriter" w:cs="American Typewriter"/>
          <w:color w:val="008000"/>
        </w:rPr>
        <w:t xml:space="preserve">ontext’s </w:t>
      </w:r>
      <w:proofErr w:type="spellStart"/>
      <w:proofErr w:type="gramStart"/>
      <w:r>
        <w:rPr>
          <w:rFonts w:ascii="American Typewriter" w:eastAsia="Monospace" w:hAnsi="American Typewriter" w:cs="American Typewriter"/>
          <w:color w:val="008000"/>
        </w:rPr>
        <w:t>startActivity</w:t>
      </w:r>
      <w:proofErr w:type="spellEnd"/>
      <w:r>
        <w:rPr>
          <w:rFonts w:ascii="American Typewriter" w:eastAsia="Monospace" w:hAnsi="American Typewriter" w:cs="American Typewriter"/>
          <w:color w:val="008000"/>
        </w:rPr>
        <w:t>(</w:t>
      </w:r>
      <w:proofErr w:type="gramEnd"/>
      <w:r>
        <w:rPr>
          <w:rFonts w:ascii="American Typewriter" w:eastAsia="Monospace" w:hAnsi="American Typewriter" w:cs="American Typewriter"/>
          <w:color w:val="008000"/>
        </w:rPr>
        <w:t>) method</w:t>
      </w:r>
    </w:p>
    <w:p w14:paraId="3B0D01D5" w14:textId="77777777" w:rsidR="00230F4B" w:rsidRDefault="00230F4B" w:rsidP="00230F4B">
      <w:pPr>
        <w:pStyle w:val="Standard"/>
        <w:ind w:left="2836" w:firstLine="709"/>
        <w:rPr>
          <w:rFonts w:ascii="American Typewriter" w:hAnsi="American Typewriter" w:cs="American Typewriter"/>
          <w:color w:val="000000"/>
          <w:sz w:val="22"/>
          <w:szCs w:val="22"/>
        </w:rPr>
      </w:pPr>
      <w:r>
        <w:rPr>
          <w:rFonts w:ascii="American Typewriter" w:hAnsi="American Typewriter" w:cs="American Typewriter"/>
          <w:color w:val="000000"/>
          <w:sz w:val="22"/>
          <w:szCs w:val="22"/>
        </w:rPr>
        <w:t>…</w:t>
      </w:r>
    </w:p>
    <w:p w14:paraId="7D0C2A9B" w14:textId="77777777" w:rsidR="00230F4B" w:rsidRDefault="00230F4B" w:rsidP="00230F4B">
      <w:pPr>
        <w:pStyle w:val="Standard"/>
        <w:ind w:left="2127" w:firstLine="709"/>
        <w:rPr>
          <w:rFonts w:ascii="American Typewriter" w:hAnsi="American Typewriter" w:cs="American Typewriter"/>
          <w:color w:val="000000"/>
          <w:sz w:val="22"/>
          <w:szCs w:val="22"/>
        </w:rPr>
      </w:pPr>
      <w:r>
        <w:rPr>
          <w:rFonts w:ascii="American Typewriter" w:hAnsi="American Typewriter" w:cs="American Typewriter"/>
          <w:color w:val="000000"/>
          <w:sz w:val="22"/>
          <w:szCs w:val="22"/>
        </w:rPr>
        <w:t>}</w:t>
      </w:r>
    </w:p>
    <w:p w14:paraId="56CB8188" w14:textId="77777777" w:rsidR="00230F4B" w:rsidRPr="00230F4B" w:rsidRDefault="00230F4B" w:rsidP="00230F4B">
      <w:pPr>
        <w:pStyle w:val="Standard"/>
        <w:rPr>
          <w:rFonts w:ascii="American Typewriter" w:hAnsi="American Typewriter" w:cs="American Typewriter"/>
          <w:color w:val="000000"/>
          <w:sz w:val="22"/>
          <w:szCs w:val="22"/>
        </w:rPr>
      </w:pPr>
      <w:r>
        <w:rPr>
          <w:rFonts w:ascii="American Typewriter" w:hAnsi="American Typewriter" w:cs="American Typewriter"/>
          <w:color w:val="000000"/>
          <w:sz w:val="22"/>
          <w:szCs w:val="22"/>
        </w:rPr>
        <w:tab/>
      </w:r>
      <w:r>
        <w:rPr>
          <w:rFonts w:ascii="American Typewriter" w:hAnsi="American Typewriter" w:cs="American Typewriter"/>
          <w:color w:val="000000"/>
          <w:sz w:val="22"/>
          <w:szCs w:val="22"/>
        </w:rPr>
        <w:tab/>
      </w:r>
      <w:r>
        <w:rPr>
          <w:rFonts w:ascii="American Typewriter" w:hAnsi="American Typewriter" w:cs="American Typewriter"/>
          <w:color w:val="000000"/>
          <w:sz w:val="22"/>
          <w:szCs w:val="22"/>
        </w:rPr>
        <w:tab/>
        <w:t>}</w:t>
      </w:r>
    </w:p>
    <w:p w14:paraId="583516BF" w14:textId="77777777" w:rsidR="00BD6BE7" w:rsidRDefault="00BD6BE7" w:rsidP="00BD6BE7">
      <w:pPr>
        <w:pStyle w:val="Standard"/>
        <w:ind w:left="698"/>
        <w:rPr>
          <w:rFonts w:ascii="Times New Roman" w:eastAsia="Monospace" w:hAnsi="Times New Roman" w:cs="Times New Roman"/>
          <w:b/>
          <w:bCs/>
          <w:color w:val="7F0055"/>
        </w:rPr>
      </w:pPr>
    </w:p>
    <w:p w14:paraId="07B67D26" w14:textId="5E268B79" w:rsidR="00BD6BE7" w:rsidRDefault="00BD6BE7" w:rsidP="00BD6BE7">
      <w:pPr>
        <w:pStyle w:val="ListParagraph"/>
        <w:numPr>
          <w:ilvl w:val="1"/>
          <w:numId w:val="39"/>
        </w:numPr>
        <w:ind w:left="1789"/>
        <w:rPr>
          <w:rFonts w:hint="eastAsia"/>
        </w:rPr>
      </w:pPr>
      <w:r>
        <w:t xml:space="preserve">Implement the </w:t>
      </w:r>
      <w:proofErr w:type="spellStart"/>
      <w:r w:rsidR="008A118D">
        <w:t>OnClickListener</w:t>
      </w:r>
      <w:proofErr w:type="spellEnd"/>
      <w:r w:rsidR="008A118D">
        <w:t xml:space="preserve"> for the </w:t>
      </w:r>
      <w:proofErr w:type="spellStart"/>
      <w:r w:rsidR="00FA2626" w:rsidRPr="00FA2626">
        <w:t>closeButto</w:t>
      </w:r>
      <w:r w:rsidR="008A118D">
        <w:t>n</w:t>
      </w:r>
      <w:proofErr w:type="spellEnd"/>
      <w:r w:rsidR="008A118D">
        <w:t>.</w:t>
      </w:r>
      <w:r>
        <w:t xml:space="preserve"> (for ActivityTwo.java only)</w:t>
      </w:r>
    </w:p>
    <w:p w14:paraId="7EEBD386" w14:textId="77777777" w:rsidR="00BD6BE7" w:rsidRDefault="00BD6BE7" w:rsidP="00BD6BE7">
      <w:pPr>
        <w:pStyle w:val="Standard"/>
        <w:ind w:left="1778" w:firstLine="338"/>
        <w:rPr>
          <w:rFonts w:ascii="Times New Roman" w:eastAsia="Monospace" w:hAnsi="Times New Roman" w:cs="Times New Roman"/>
          <w:color w:val="000000"/>
        </w:rPr>
      </w:pPr>
    </w:p>
    <w:p w14:paraId="381EA8C7" w14:textId="58F38F6D" w:rsidR="008A118D" w:rsidRDefault="00FA2626" w:rsidP="008A118D">
      <w:pPr>
        <w:pStyle w:val="Standard"/>
        <w:ind w:left="2127"/>
        <w:rPr>
          <w:rFonts w:ascii="American Typewriter" w:hAnsi="American Typewriter" w:cs="American Typewriter"/>
          <w:color w:val="000000"/>
          <w:sz w:val="22"/>
          <w:szCs w:val="22"/>
        </w:rPr>
      </w:pPr>
      <w:proofErr w:type="spellStart"/>
      <w:r w:rsidRPr="00FA2626">
        <w:t>closeButto</w:t>
      </w:r>
      <w:r>
        <w:t>n</w:t>
      </w:r>
      <w:r w:rsidR="008A118D">
        <w:rPr>
          <w:rFonts w:ascii="American Typewriter" w:hAnsi="American Typewriter" w:cs="American Typewriter"/>
          <w:color w:val="000000"/>
          <w:sz w:val="22"/>
          <w:szCs w:val="22"/>
        </w:rPr>
        <w:t>.setOnClickListener</w:t>
      </w:r>
      <w:proofErr w:type="spellEnd"/>
      <w:r w:rsidR="008A118D">
        <w:rPr>
          <w:rFonts w:ascii="American Typewriter" w:hAnsi="American Typewriter" w:cs="American Typewriter"/>
          <w:color w:val="000000"/>
          <w:sz w:val="22"/>
          <w:szCs w:val="22"/>
        </w:rPr>
        <w:t>(</w:t>
      </w:r>
      <w:r w:rsidR="008A118D">
        <w:rPr>
          <w:rFonts w:ascii="American Typewriter" w:hAnsi="American Typewriter" w:cs="American Typewriter"/>
          <w:b/>
          <w:color w:val="000000"/>
          <w:sz w:val="22"/>
          <w:szCs w:val="22"/>
        </w:rPr>
        <w:t>new</w:t>
      </w:r>
      <w:r w:rsidR="008A118D">
        <w:rPr>
          <w:rFonts w:ascii="American Typewriter" w:hAnsi="American Typewriter" w:cs="American Typewriter"/>
          <w:color w:val="000000"/>
          <w:sz w:val="22"/>
          <w:szCs w:val="22"/>
        </w:rPr>
        <w:t xml:space="preserve"> </w:t>
      </w:r>
      <w:proofErr w:type="spellStart"/>
      <w:proofErr w:type="gramStart"/>
      <w:r w:rsidR="008A118D">
        <w:rPr>
          <w:rFonts w:ascii="American Typewriter" w:hAnsi="American Typewriter" w:cs="American Typewriter"/>
          <w:color w:val="000000"/>
          <w:sz w:val="22"/>
          <w:szCs w:val="22"/>
        </w:rPr>
        <w:t>OnClickListener</w:t>
      </w:r>
      <w:proofErr w:type="spellEnd"/>
      <w:r w:rsidR="008A118D">
        <w:rPr>
          <w:rFonts w:ascii="American Typewriter" w:hAnsi="American Typewriter" w:cs="American Typewriter"/>
          <w:color w:val="000000"/>
          <w:sz w:val="22"/>
          <w:szCs w:val="22"/>
        </w:rPr>
        <w:t>(</w:t>
      </w:r>
      <w:proofErr w:type="gramEnd"/>
      <w:r w:rsidR="008A118D">
        <w:rPr>
          <w:rFonts w:ascii="American Typewriter" w:hAnsi="American Typewriter" w:cs="American Typewriter"/>
          <w:color w:val="000000"/>
          <w:sz w:val="22"/>
          <w:szCs w:val="22"/>
        </w:rPr>
        <w:t>) {</w:t>
      </w:r>
    </w:p>
    <w:p w14:paraId="0B3D9FC1" w14:textId="77777777" w:rsidR="008A118D" w:rsidRDefault="008A118D" w:rsidP="008A118D">
      <w:pPr>
        <w:pStyle w:val="Standard"/>
        <w:ind w:left="2127"/>
        <w:rPr>
          <w:rFonts w:ascii="American Typewriter" w:hAnsi="American Typewriter" w:cs="American Typewriter"/>
          <w:color w:val="000000"/>
          <w:sz w:val="22"/>
          <w:szCs w:val="22"/>
        </w:rPr>
      </w:pPr>
      <w:r>
        <w:rPr>
          <w:rFonts w:ascii="American Typewriter" w:hAnsi="American Typewriter" w:cs="American Typewriter"/>
          <w:color w:val="000000"/>
          <w:sz w:val="22"/>
          <w:szCs w:val="22"/>
        </w:rPr>
        <w:tab/>
      </w:r>
      <w:r>
        <w:rPr>
          <w:rFonts w:ascii="American Typewriter" w:hAnsi="American Typewriter" w:cs="American Typewriter"/>
          <w:b/>
          <w:color w:val="000000"/>
          <w:sz w:val="22"/>
          <w:szCs w:val="22"/>
        </w:rPr>
        <w:t>public void</w:t>
      </w:r>
      <w:r>
        <w:rPr>
          <w:rFonts w:ascii="American Typewriter" w:hAnsi="American Typewriter" w:cs="American Typewriter"/>
          <w:color w:val="000000"/>
          <w:sz w:val="22"/>
          <w:szCs w:val="22"/>
        </w:rPr>
        <w:t xml:space="preserve"> </w:t>
      </w:r>
      <w:proofErr w:type="spellStart"/>
      <w:proofErr w:type="gramStart"/>
      <w:r>
        <w:rPr>
          <w:rFonts w:ascii="American Typewriter" w:hAnsi="American Typewriter" w:cs="American Typewriter"/>
          <w:color w:val="000000"/>
          <w:sz w:val="22"/>
          <w:szCs w:val="22"/>
        </w:rPr>
        <w:t>onClick</w:t>
      </w:r>
      <w:proofErr w:type="spellEnd"/>
      <w:r>
        <w:rPr>
          <w:rFonts w:ascii="American Typewriter" w:hAnsi="American Typewriter" w:cs="American Typewriter"/>
          <w:color w:val="000000"/>
          <w:sz w:val="22"/>
          <w:szCs w:val="22"/>
        </w:rPr>
        <w:t>(</w:t>
      </w:r>
      <w:proofErr w:type="gramEnd"/>
      <w:r>
        <w:rPr>
          <w:rFonts w:ascii="American Typewriter" w:hAnsi="American Typewriter" w:cs="American Typewriter"/>
          <w:color w:val="000000"/>
          <w:sz w:val="22"/>
          <w:szCs w:val="22"/>
        </w:rPr>
        <w:t>View v) {</w:t>
      </w:r>
    </w:p>
    <w:p w14:paraId="56267133" w14:textId="4579F143" w:rsidR="008A118D" w:rsidRPr="00230F4B" w:rsidRDefault="008A118D" w:rsidP="008A118D">
      <w:pPr>
        <w:pStyle w:val="Standard"/>
        <w:ind w:left="2127"/>
        <w:rPr>
          <w:rFonts w:ascii="American Typewriter" w:eastAsia="Monospace" w:hAnsi="American Typewriter" w:cs="American Typewriter"/>
          <w:color w:val="008000"/>
        </w:rPr>
      </w:pPr>
      <w:r>
        <w:rPr>
          <w:rFonts w:ascii="American Typewriter" w:hAnsi="American Typewriter" w:cs="American Typewriter"/>
          <w:b/>
          <w:color w:val="000000"/>
          <w:sz w:val="22"/>
          <w:szCs w:val="22"/>
        </w:rPr>
        <w:tab/>
      </w:r>
      <w:r>
        <w:rPr>
          <w:rFonts w:ascii="American Typewriter" w:hAnsi="American Typewriter" w:cs="American Typewriter"/>
          <w:b/>
          <w:color w:val="000000"/>
          <w:sz w:val="22"/>
          <w:szCs w:val="22"/>
        </w:rPr>
        <w:tab/>
      </w:r>
      <w:r w:rsidRPr="00C86BA1">
        <w:rPr>
          <w:rFonts w:ascii="American Typewriter" w:eastAsia="Monospace" w:hAnsi="American Typewriter" w:cs="American Typewriter"/>
          <w:color w:val="008000"/>
        </w:rPr>
        <w:t xml:space="preserve">// </w:t>
      </w:r>
      <w:r>
        <w:rPr>
          <w:rFonts w:ascii="American Typewriter" w:eastAsia="Monospace" w:hAnsi="American Typewriter" w:cs="American Typewriter"/>
          <w:color w:val="008000"/>
        </w:rPr>
        <w:t xml:space="preserve">This function closes </w:t>
      </w:r>
      <w:proofErr w:type="spellStart"/>
      <w:r w:rsidR="00E96D7D">
        <w:rPr>
          <w:rFonts w:ascii="American Typewriter" w:eastAsia="Monospace" w:hAnsi="American Typewriter" w:cs="American Typewriter"/>
          <w:color w:val="008000"/>
        </w:rPr>
        <w:t>ActivityTwo</w:t>
      </w:r>
      <w:proofErr w:type="spellEnd"/>
    </w:p>
    <w:p w14:paraId="1BD19350" w14:textId="77777777" w:rsidR="008A118D" w:rsidRPr="00C86BA1" w:rsidRDefault="008A118D" w:rsidP="008A118D">
      <w:pPr>
        <w:pStyle w:val="Standard"/>
        <w:ind w:left="2127"/>
        <w:rPr>
          <w:rFonts w:ascii="American Typewriter" w:eastAsia="Monospace" w:hAnsi="American Typewriter" w:cs="American Typewriter"/>
          <w:color w:val="008000"/>
        </w:rPr>
      </w:pPr>
      <w:r>
        <w:rPr>
          <w:rFonts w:ascii="American Typewriter" w:hAnsi="American Typewriter" w:cs="American Typewriter"/>
          <w:b/>
          <w:color w:val="000000"/>
          <w:sz w:val="22"/>
          <w:szCs w:val="22"/>
        </w:rPr>
        <w:tab/>
      </w:r>
      <w:r>
        <w:rPr>
          <w:rFonts w:ascii="American Typewriter" w:hAnsi="American Typewriter" w:cs="American Typewriter"/>
          <w:b/>
          <w:color w:val="000000"/>
          <w:sz w:val="22"/>
          <w:szCs w:val="22"/>
        </w:rPr>
        <w:tab/>
      </w:r>
      <w:r w:rsidRPr="00C86BA1">
        <w:rPr>
          <w:rFonts w:ascii="American Typewriter" w:eastAsia="Monospace" w:hAnsi="American Typewriter" w:cs="American Typewriter"/>
          <w:color w:val="008000"/>
        </w:rPr>
        <w:t>// Hint: use C</w:t>
      </w:r>
      <w:r>
        <w:rPr>
          <w:rFonts w:ascii="American Typewriter" w:eastAsia="Monospace" w:hAnsi="American Typewriter" w:cs="American Typewriter"/>
          <w:color w:val="008000"/>
        </w:rPr>
        <w:t xml:space="preserve">ontext’s </w:t>
      </w:r>
      <w:proofErr w:type="gramStart"/>
      <w:r>
        <w:rPr>
          <w:rFonts w:ascii="American Typewriter" w:eastAsia="Monospace" w:hAnsi="American Typewriter" w:cs="American Typewriter"/>
          <w:color w:val="008000"/>
        </w:rPr>
        <w:t>finish(</w:t>
      </w:r>
      <w:proofErr w:type="gramEnd"/>
      <w:r>
        <w:rPr>
          <w:rFonts w:ascii="American Typewriter" w:eastAsia="Monospace" w:hAnsi="American Typewriter" w:cs="American Typewriter"/>
          <w:color w:val="008000"/>
        </w:rPr>
        <w:t>) method</w:t>
      </w:r>
    </w:p>
    <w:p w14:paraId="520D191C" w14:textId="77777777" w:rsidR="008A118D" w:rsidRDefault="008A118D" w:rsidP="008A118D">
      <w:pPr>
        <w:pStyle w:val="Standard"/>
        <w:ind w:left="2836" w:firstLine="709"/>
        <w:rPr>
          <w:rFonts w:ascii="American Typewriter" w:hAnsi="American Typewriter" w:cs="American Typewriter"/>
          <w:color w:val="000000"/>
          <w:sz w:val="22"/>
          <w:szCs w:val="22"/>
        </w:rPr>
      </w:pPr>
      <w:r>
        <w:rPr>
          <w:rFonts w:ascii="American Typewriter" w:hAnsi="American Typewriter" w:cs="American Typewriter"/>
          <w:color w:val="000000"/>
          <w:sz w:val="22"/>
          <w:szCs w:val="22"/>
        </w:rPr>
        <w:t>…</w:t>
      </w:r>
    </w:p>
    <w:p w14:paraId="5B893816" w14:textId="77777777" w:rsidR="008A118D" w:rsidRDefault="008A118D" w:rsidP="008A118D">
      <w:pPr>
        <w:pStyle w:val="Standard"/>
        <w:ind w:left="2127" w:firstLine="709"/>
        <w:rPr>
          <w:rFonts w:ascii="American Typewriter" w:hAnsi="American Typewriter" w:cs="American Typewriter"/>
          <w:color w:val="000000"/>
          <w:sz w:val="22"/>
          <w:szCs w:val="22"/>
        </w:rPr>
      </w:pPr>
      <w:r>
        <w:rPr>
          <w:rFonts w:ascii="American Typewriter" w:hAnsi="American Typewriter" w:cs="American Typewriter"/>
          <w:color w:val="000000"/>
          <w:sz w:val="22"/>
          <w:szCs w:val="22"/>
        </w:rPr>
        <w:t>}</w:t>
      </w:r>
    </w:p>
    <w:p w14:paraId="3A3999EE" w14:textId="77777777" w:rsidR="008A118D" w:rsidRPr="00230F4B" w:rsidRDefault="008A118D" w:rsidP="008A118D">
      <w:pPr>
        <w:pStyle w:val="Standard"/>
        <w:rPr>
          <w:rFonts w:ascii="American Typewriter" w:hAnsi="American Typewriter" w:cs="American Typewriter"/>
          <w:color w:val="000000"/>
          <w:sz w:val="22"/>
          <w:szCs w:val="22"/>
        </w:rPr>
      </w:pPr>
      <w:r>
        <w:rPr>
          <w:rFonts w:ascii="American Typewriter" w:hAnsi="American Typewriter" w:cs="American Typewriter"/>
          <w:color w:val="000000"/>
          <w:sz w:val="22"/>
          <w:szCs w:val="22"/>
        </w:rPr>
        <w:tab/>
      </w:r>
      <w:r>
        <w:rPr>
          <w:rFonts w:ascii="American Typewriter" w:hAnsi="American Typewriter" w:cs="American Typewriter"/>
          <w:color w:val="000000"/>
          <w:sz w:val="22"/>
          <w:szCs w:val="22"/>
        </w:rPr>
        <w:tab/>
      </w:r>
      <w:r>
        <w:rPr>
          <w:rFonts w:ascii="American Typewriter" w:hAnsi="American Typewriter" w:cs="American Typewriter"/>
          <w:color w:val="000000"/>
          <w:sz w:val="22"/>
          <w:szCs w:val="22"/>
        </w:rPr>
        <w:tab/>
        <w:t>}</w:t>
      </w:r>
    </w:p>
    <w:p w14:paraId="4ED3158E" w14:textId="77777777" w:rsidR="00DA2AFB" w:rsidRDefault="00DA2AFB">
      <w:pPr>
        <w:pStyle w:val="Standard"/>
        <w:rPr>
          <w:rFonts w:ascii="Times New Roman" w:hAnsi="Times New Roman" w:cs="Times New Roman"/>
          <w:color w:val="000000"/>
        </w:rPr>
      </w:pPr>
    </w:p>
    <w:p w14:paraId="12EEB71D" w14:textId="057E729E" w:rsidR="00DA2AFB" w:rsidRDefault="00785598">
      <w:pPr>
        <w:pStyle w:val="Standard"/>
        <w:numPr>
          <w:ilvl w:val="0"/>
          <w:numId w:val="15"/>
        </w:numPr>
        <w:rPr>
          <w:rFonts w:hint="eastAsia"/>
        </w:rPr>
      </w:pPr>
      <w:r w:rsidRPr="00C937FE">
        <w:rPr>
          <w:b/>
        </w:rPr>
        <w:t>Exercise B</w:t>
      </w:r>
      <w:r w:rsidR="00C937FE">
        <w:t>:</w:t>
      </w:r>
      <w:r w:rsidR="003354F9">
        <w:t xml:space="preserve"> implement the following extensions t</w:t>
      </w:r>
      <w:r w:rsidR="002B3186">
        <w:t>o the work you did in Exercise A</w:t>
      </w:r>
      <w:r w:rsidR="003354F9">
        <w:t>.</w:t>
      </w:r>
      <w:r w:rsidR="003354F9">
        <w:rPr>
          <w:rFonts w:ascii="Times New Roman" w:hAnsi="Times New Roman" w:cs="Times New Roman"/>
          <w:color w:val="000000"/>
        </w:rPr>
        <w:t xml:space="preserve"> See “Recreating an Activity” at http://</w:t>
      </w:r>
      <w:r w:rsidR="003354F9">
        <w:t>developer.android.com/tra</w:t>
      </w:r>
      <w:r w:rsidR="000F459B">
        <w:t>ining/basics/activity-</w:t>
      </w:r>
      <w:r w:rsidR="002B3186">
        <w:t>lifecycle</w:t>
      </w:r>
      <w:r w:rsidR="003354F9">
        <w:rPr>
          <w:rFonts w:ascii="Times New Roman" w:hAnsi="Times New Roman" w:cs="Times New Roman"/>
          <w:color w:val="000000"/>
        </w:rPr>
        <w:t xml:space="preserve"> for information on storing and retrieving data with a Bundle</w:t>
      </w:r>
      <w:r w:rsidR="002B3186">
        <w:rPr>
          <w:rFonts w:ascii="Times New Roman" w:hAnsi="Times New Roman" w:cs="Times New Roman"/>
          <w:color w:val="000000"/>
        </w:rPr>
        <w:t>.</w:t>
      </w:r>
    </w:p>
    <w:p w14:paraId="6AF394CC" w14:textId="77777777" w:rsidR="00DA2AFB" w:rsidRDefault="00DA2AFB">
      <w:pPr>
        <w:pStyle w:val="Standard"/>
        <w:ind w:left="1440"/>
        <w:rPr>
          <w:rFonts w:hint="eastAsia"/>
        </w:rPr>
      </w:pPr>
    </w:p>
    <w:p w14:paraId="1DA037F8" w14:textId="310A72E6" w:rsidR="00DA2AFB" w:rsidRDefault="003354F9" w:rsidP="000E7416">
      <w:pPr>
        <w:pStyle w:val="Standard"/>
        <w:numPr>
          <w:ilvl w:val="1"/>
          <w:numId w:val="15"/>
        </w:numPr>
        <w:rPr>
          <w:rFonts w:hint="eastAsia"/>
        </w:rPr>
      </w:pPr>
      <w:r>
        <w:t xml:space="preserve">Implement the source code needed to save the values of the lifecycle callback invocation counters. When </w:t>
      </w:r>
      <w:r>
        <w:rPr>
          <w:rFonts w:ascii="Times New Roman" w:hAnsi="Times New Roman" w:cs="Times New Roman"/>
        </w:rPr>
        <w:t xml:space="preserve">an Activity is being killed, </w:t>
      </w:r>
      <w:r w:rsidR="002B3186">
        <w:rPr>
          <w:rFonts w:ascii="Times New Roman" w:hAnsi="Times New Roman" w:cs="Times New Roman"/>
        </w:rPr>
        <w:t xml:space="preserve">but may be restarted later </w:t>
      </w:r>
      <w:r>
        <w:rPr>
          <w:rFonts w:ascii="Times New Roman" w:hAnsi="Times New Roman" w:cs="Times New Roman"/>
        </w:rPr>
        <w:t xml:space="preserve">Android calls </w:t>
      </w:r>
      <w:hyperlink r:id="rId11" w:anchor="onSaveInstanceState%28android.os.Bundle%29" w:history="1">
        <w:proofErr w:type="spellStart"/>
        <w:r>
          <w:rPr>
            <w:rStyle w:val="SourceText"/>
            <w:rFonts w:ascii="Times New Roman" w:hAnsi="Times New Roman" w:cs="Times New Roman"/>
          </w:rPr>
          <w:t>onSaveInstanceState</w:t>
        </w:r>
        <w:proofErr w:type="spellEnd"/>
        <w:r>
          <w:rPr>
            <w:rStyle w:val="SourceText"/>
            <w:rFonts w:ascii="Times New Roman" w:hAnsi="Times New Roman" w:cs="Times New Roman"/>
          </w:rPr>
          <w:t>()</w:t>
        </w:r>
      </w:hyperlink>
      <w:del w:id="47" w:author="Adam Porter" w:date="2015-03-22T09:30:00Z">
        <w:r w:rsidDel="00135E8A">
          <w:rPr>
            <w:rFonts w:ascii="Times New Roman" w:hAnsi="Times New Roman" w:cs="Times New Roman"/>
          </w:rPr>
          <w:delText xml:space="preserve"> </w:delText>
        </w:r>
      </w:del>
      <w:r>
        <w:rPr>
          <w:rFonts w:ascii="Times New Roman" w:hAnsi="Times New Roman" w:cs="Times New Roman"/>
        </w:rPr>
        <w:t>. This gives the Activity a chance to save any per-instance data it may need</w:t>
      </w:r>
      <w:del w:id="48" w:author="Adam Porter" w:date="2015-03-22T09:30:00Z">
        <w:r w:rsidDel="00135E8A">
          <w:rPr>
            <w:rFonts w:ascii="Times New Roman" w:hAnsi="Times New Roman" w:cs="Times New Roman"/>
          </w:rPr>
          <w:delText xml:space="preserve"> later,</w:delText>
        </w:r>
      </w:del>
      <w:r>
        <w:rPr>
          <w:rFonts w:ascii="Times New Roman" w:hAnsi="Times New Roman" w:cs="Times New Roman"/>
        </w:rPr>
        <w:t xml:space="preserve"> </w:t>
      </w:r>
      <w:del w:id="49" w:author="Adam Porter" w:date="2015-03-22T09:30:00Z">
        <w:r w:rsidDel="00135E8A">
          <w:rPr>
            <w:rFonts w:ascii="Times New Roman" w:hAnsi="Times New Roman" w:cs="Times New Roman"/>
          </w:rPr>
          <w:delText xml:space="preserve">should </w:delText>
        </w:r>
      </w:del>
      <w:ins w:id="50" w:author="Adam Porter" w:date="2015-03-22T09:30:00Z">
        <w:r w:rsidR="00135E8A">
          <w:rPr>
            <w:rFonts w:ascii="Times New Roman" w:hAnsi="Times New Roman" w:cs="Times New Roman"/>
          </w:rPr>
          <w:t xml:space="preserve">if </w:t>
        </w:r>
      </w:ins>
      <w:r>
        <w:rPr>
          <w:rFonts w:ascii="Times New Roman" w:hAnsi="Times New Roman" w:cs="Times New Roman"/>
        </w:rPr>
        <w:t xml:space="preserve">the activity </w:t>
      </w:r>
      <w:del w:id="51" w:author="Adam Porter" w:date="2015-03-22T09:30:00Z">
        <w:r w:rsidDel="00135E8A">
          <w:rPr>
            <w:rFonts w:ascii="Times New Roman" w:hAnsi="Times New Roman" w:cs="Times New Roman"/>
          </w:rPr>
          <w:delText xml:space="preserve">be </w:delText>
        </w:r>
      </w:del>
      <w:ins w:id="52" w:author="Adam Porter" w:date="2015-03-22T09:30:00Z">
        <w:r w:rsidR="00135E8A">
          <w:rPr>
            <w:rFonts w:ascii="Times New Roman" w:hAnsi="Times New Roman" w:cs="Times New Roman"/>
          </w:rPr>
          <w:t xml:space="preserve">is later </w:t>
        </w:r>
      </w:ins>
      <w:r>
        <w:rPr>
          <w:rFonts w:ascii="Times New Roman" w:hAnsi="Times New Roman" w:cs="Times New Roman"/>
        </w:rPr>
        <w:t>restored.</w:t>
      </w:r>
      <w:r w:rsidR="000E7416">
        <w:rPr>
          <w:rFonts w:ascii="Times New Roman" w:hAnsi="Times New Roman" w:cs="Times New Roman"/>
        </w:rPr>
        <w:t xml:space="preserve"> Note that if Android does not expect the Activity to be restarted, </w:t>
      </w:r>
      <w:ins w:id="53" w:author="Adam Porter" w:date="2015-03-22T09:31:00Z">
        <w:r w:rsidR="00135E8A">
          <w:rPr>
            <w:rFonts w:ascii="Times New Roman" w:hAnsi="Times New Roman" w:cs="Times New Roman"/>
          </w:rPr>
          <w:t xml:space="preserve">then this method will not be called. </w:t>
        </w:r>
      </w:ins>
      <w:del w:id="54" w:author="Adam Porter" w:date="2015-03-22T09:31:00Z">
        <w:r w:rsidR="000E7416" w:rsidDel="00135E8A">
          <w:rPr>
            <w:rFonts w:ascii="Times New Roman" w:hAnsi="Times New Roman" w:cs="Times New Roman"/>
          </w:rPr>
          <w:delText>f</w:delText>
        </w:r>
      </w:del>
      <w:ins w:id="55" w:author="Adam Porter" w:date="2015-03-22T09:31:00Z">
        <w:r w:rsidR="00135E8A">
          <w:rPr>
            <w:rFonts w:ascii="Times New Roman" w:hAnsi="Times New Roman" w:cs="Times New Roman"/>
          </w:rPr>
          <w:t>F</w:t>
        </w:r>
      </w:ins>
      <w:r w:rsidR="000E7416">
        <w:rPr>
          <w:rFonts w:ascii="Times New Roman" w:hAnsi="Times New Roman" w:cs="Times New Roman"/>
        </w:rPr>
        <w:t xml:space="preserve">or example, </w:t>
      </w:r>
      <w:ins w:id="56" w:author="Adam Porter" w:date="2015-03-22T09:31:00Z">
        <w:r w:rsidR="00135E8A">
          <w:rPr>
            <w:rFonts w:ascii="Times New Roman" w:hAnsi="Times New Roman" w:cs="Times New Roman"/>
          </w:rPr>
          <w:t xml:space="preserve">the method will not be called </w:t>
        </w:r>
      </w:ins>
      <w:r w:rsidR="000E7416">
        <w:rPr>
          <w:rFonts w:ascii="Times New Roman" w:hAnsi="Times New Roman" w:cs="Times New Roman"/>
        </w:rPr>
        <w:t xml:space="preserve">when </w:t>
      </w:r>
      <w:ins w:id="57" w:author="Adam Porter" w:date="2015-03-22T09:31:00Z">
        <w:r w:rsidR="00135E8A">
          <w:rPr>
            <w:rFonts w:ascii="Times New Roman" w:hAnsi="Times New Roman" w:cs="Times New Roman"/>
          </w:rPr>
          <w:t xml:space="preserve">the user </w:t>
        </w:r>
      </w:ins>
      <w:r w:rsidR="000E7416">
        <w:rPr>
          <w:rFonts w:ascii="Times New Roman" w:hAnsi="Times New Roman" w:cs="Times New Roman"/>
        </w:rPr>
        <w:t>press</w:t>
      </w:r>
      <w:ins w:id="58" w:author="Adam Porter" w:date="2015-03-22T09:31:00Z">
        <w:r w:rsidR="00135E8A">
          <w:rPr>
            <w:rFonts w:ascii="Times New Roman" w:hAnsi="Times New Roman" w:cs="Times New Roman"/>
          </w:rPr>
          <w:t>es</w:t>
        </w:r>
      </w:ins>
      <w:del w:id="59" w:author="Adam Porter" w:date="2015-03-22T09:31:00Z">
        <w:r w:rsidR="000E7416" w:rsidDel="00135E8A">
          <w:rPr>
            <w:rFonts w:ascii="Times New Roman" w:hAnsi="Times New Roman" w:cs="Times New Roman"/>
          </w:rPr>
          <w:delText>ing</w:delText>
        </w:r>
      </w:del>
      <w:r w:rsidR="000E7416">
        <w:rPr>
          <w:rFonts w:ascii="Times New Roman" w:hAnsi="Times New Roman" w:cs="Times New Roman"/>
        </w:rPr>
        <w:t xml:space="preserve"> the Close Activity button in </w:t>
      </w:r>
      <w:proofErr w:type="spellStart"/>
      <w:r w:rsidR="000E7416">
        <w:rPr>
          <w:rFonts w:ascii="Times New Roman" w:hAnsi="Times New Roman" w:cs="Times New Roman"/>
        </w:rPr>
        <w:t>ActivityTwo</w:t>
      </w:r>
      <w:proofErr w:type="spellEnd"/>
      <w:r w:rsidR="000E7416">
        <w:rPr>
          <w:rFonts w:ascii="Times New Roman" w:hAnsi="Times New Roman" w:cs="Times New Roman"/>
        </w:rPr>
        <w:t>,</w:t>
      </w:r>
      <w:del w:id="60" w:author="Adam Porter" w:date="2015-03-22T09:31:00Z">
        <w:r w:rsidR="000E7416" w:rsidDel="00135E8A">
          <w:rPr>
            <w:rFonts w:ascii="Times New Roman" w:hAnsi="Times New Roman" w:cs="Times New Roman"/>
          </w:rPr>
          <w:delText xml:space="preserve"> then this method will not be called</w:delText>
        </w:r>
      </w:del>
      <w:r w:rsidR="009D3BA0">
        <w:rPr>
          <w:rFonts w:ascii="Times New Roman" w:hAnsi="Times New Roman" w:cs="Times New Roman"/>
        </w:rPr>
        <w:t xml:space="preserve">. </w:t>
      </w:r>
      <w:r w:rsidR="00005206">
        <w:rPr>
          <w:rFonts w:ascii="Times New Roman" w:hAnsi="Times New Roman" w:cs="Times New Roman"/>
        </w:rPr>
        <w:t>See</w:t>
      </w:r>
      <w:r w:rsidR="000E7416">
        <w:rPr>
          <w:rFonts w:ascii="Times New Roman" w:hAnsi="Times New Roman" w:cs="Times New Roman"/>
        </w:rPr>
        <w:t xml:space="preserve">: </w:t>
      </w:r>
      <w:r w:rsidR="000E7416" w:rsidRPr="000E7416">
        <w:rPr>
          <w:rFonts w:ascii="Times New Roman" w:hAnsi="Times New Roman" w:cs="Times New Roman"/>
        </w:rPr>
        <w:t>http://developer.android.com/refe</w:t>
      </w:r>
      <w:r w:rsidR="000F459B">
        <w:rPr>
          <w:rFonts w:ascii="Times New Roman" w:hAnsi="Times New Roman" w:cs="Times New Roman"/>
        </w:rPr>
        <w:t>rence/android/app/Activity.html</w:t>
      </w:r>
      <w:r w:rsidR="00E07321">
        <w:rPr>
          <w:rFonts w:ascii="Times New Roman" w:hAnsi="Times New Roman" w:cs="Times New Roman"/>
        </w:rPr>
        <w:t xml:space="preserve">, specifically the </w:t>
      </w:r>
      <w:proofErr w:type="spellStart"/>
      <w:r w:rsidR="000E7416" w:rsidRPr="000E7416">
        <w:rPr>
          <w:rFonts w:ascii="Times New Roman" w:hAnsi="Times New Roman" w:cs="Times New Roman"/>
        </w:rPr>
        <w:t>onSaveInstanceState</w:t>
      </w:r>
      <w:proofErr w:type="spellEnd"/>
      <w:r w:rsidR="000E7416" w:rsidRPr="000E7416">
        <w:rPr>
          <w:rFonts w:ascii="Times New Roman" w:hAnsi="Times New Roman" w:cs="Times New Roman"/>
        </w:rPr>
        <w:t>(</w:t>
      </w:r>
      <w:proofErr w:type="spellStart"/>
      <w:r w:rsidR="000E7416" w:rsidRPr="000E7416">
        <w:rPr>
          <w:rFonts w:ascii="Times New Roman" w:hAnsi="Times New Roman" w:cs="Times New Roman"/>
        </w:rPr>
        <w:t>android.</w:t>
      </w:r>
      <w:proofErr w:type="gramStart"/>
      <w:r w:rsidR="000E7416" w:rsidRPr="000E7416">
        <w:rPr>
          <w:rFonts w:ascii="Times New Roman" w:hAnsi="Times New Roman" w:cs="Times New Roman"/>
        </w:rPr>
        <w:t>os.Bundle</w:t>
      </w:r>
      <w:proofErr w:type="spellEnd"/>
      <w:proofErr w:type="gramEnd"/>
      <w:r w:rsidR="000E7416" w:rsidRPr="000E7416">
        <w:rPr>
          <w:rFonts w:ascii="Times New Roman" w:hAnsi="Times New Roman" w:cs="Times New Roman"/>
        </w:rPr>
        <w:t>)</w:t>
      </w:r>
      <w:r w:rsidR="00005206">
        <w:rPr>
          <w:rFonts w:ascii="Times New Roman" w:hAnsi="Times New Roman" w:cs="Times New Roman"/>
        </w:rPr>
        <w:t xml:space="preserve"> </w:t>
      </w:r>
      <w:r w:rsidR="00E07321">
        <w:rPr>
          <w:rFonts w:ascii="Times New Roman" w:hAnsi="Times New Roman" w:cs="Times New Roman"/>
        </w:rPr>
        <w:t xml:space="preserve">method </w:t>
      </w:r>
      <w:r w:rsidR="00005206">
        <w:rPr>
          <w:rFonts w:ascii="Times New Roman" w:hAnsi="Times New Roman" w:cs="Times New Roman"/>
        </w:rPr>
        <w:t>for more information.</w:t>
      </w:r>
    </w:p>
    <w:p w14:paraId="268FE143" w14:textId="77777777" w:rsidR="00DA2AFB" w:rsidRDefault="00DA2AFB">
      <w:pPr>
        <w:pStyle w:val="Standard"/>
        <w:ind w:left="1440"/>
        <w:rPr>
          <w:rFonts w:hint="eastAsia"/>
        </w:rPr>
      </w:pPr>
    </w:p>
    <w:p w14:paraId="78C19BB5" w14:textId="77777777" w:rsidR="00DA2AFB" w:rsidRPr="00C86BA1" w:rsidRDefault="003354F9">
      <w:pPr>
        <w:pStyle w:val="Standard"/>
        <w:ind w:left="1440"/>
        <w:rPr>
          <w:rFonts w:ascii="American Typewriter" w:hAnsi="American Typewriter" w:cs="American Typewriter"/>
          <w:color w:val="008000"/>
          <w:sz w:val="22"/>
        </w:rPr>
      </w:pPr>
      <w:r w:rsidRPr="00C86BA1">
        <w:rPr>
          <w:rFonts w:ascii="American Typewriter" w:hAnsi="American Typewriter" w:cs="American Typewriter"/>
          <w:color w:val="008000"/>
          <w:sz w:val="22"/>
        </w:rPr>
        <w:t>// Save per-instance data to a Bundle (a collection of key-value pairs).</w:t>
      </w:r>
    </w:p>
    <w:p w14:paraId="367F5CD3" w14:textId="77777777" w:rsidR="00DA2AFB" w:rsidRPr="00C86BA1" w:rsidRDefault="003354F9">
      <w:pPr>
        <w:pStyle w:val="Standard"/>
        <w:ind w:left="1429"/>
        <w:rPr>
          <w:rFonts w:ascii="American Typewriter" w:hAnsi="American Typewriter" w:cs="American Typewriter"/>
        </w:rPr>
      </w:pPr>
      <w:r w:rsidRPr="00C86BA1">
        <w:rPr>
          <w:rFonts w:ascii="American Typewriter" w:eastAsia="Monospace" w:hAnsi="American Typewriter" w:cs="American Typewriter"/>
          <w:b/>
          <w:bCs/>
          <w:color w:val="000000"/>
          <w:sz w:val="22"/>
        </w:rPr>
        <w:t>public</w:t>
      </w:r>
      <w:r w:rsidRPr="00C86BA1">
        <w:rPr>
          <w:rFonts w:ascii="American Typewriter" w:eastAsia="Monospace" w:hAnsi="American Typewriter" w:cs="American Typewriter"/>
          <w:color w:val="000000"/>
          <w:sz w:val="22"/>
        </w:rPr>
        <w:t xml:space="preserve"> </w:t>
      </w:r>
      <w:r w:rsidRPr="00C86BA1">
        <w:rPr>
          <w:rFonts w:ascii="American Typewriter" w:eastAsia="Monospace" w:hAnsi="American Typewriter" w:cs="American Typewriter"/>
          <w:b/>
          <w:bCs/>
          <w:color w:val="000000"/>
          <w:sz w:val="22"/>
        </w:rPr>
        <w:t>void</w:t>
      </w:r>
      <w:r w:rsidRPr="00C86BA1">
        <w:rPr>
          <w:rFonts w:ascii="American Typewriter" w:eastAsia="Monospace" w:hAnsi="American Typewriter" w:cs="American Typewriter"/>
          <w:color w:val="000000"/>
          <w:sz w:val="22"/>
        </w:rPr>
        <w:t xml:space="preserve"> </w:t>
      </w:r>
      <w:proofErr w:type="spellStart"/>
      <w:proofErr w:type="gramStart"/>
      <w:r w:rsidRPr="00C86BA1">
        <w:rPr>
          <w:rFonts w:ascii="American Typewriter" w:eastAsia="Monospace" w:hAnsi="American Typewriter" w:cs="American Typewriter"/>
          <w:color w:val="000000"/>
          <w:sz w:val="22"/>
        </w:rPr>
        <w:t>onSaveInstanceState</w:t>
      </w:r>
      <w:proofErr w:type="spellEnd"/>
      <w:r w:rsidRPr="00C86BA1">
        <w:rPr>
          <w:rFonts w:ascii="American Typewriter" w:eastAsia="Monospace" w:hAnsi="American Typewriter" w:cs="American Typewriter"/>
          <w:color w:val="000000"/>
          <w:sz w:val="22"/>
        </w:rPr>
        <w:t>(</w:t>
      </w:r>
      <w:proofErr w:type="gramEnd"/>
      <w:r w:rsidRPr="00C86BA1">
        <w:rPr>
          <w:rFonts w:ascii="American Typewriter" w:eastAsia="Monospace" w:hAnsi="American Typewriter" w:cs="American Typewriter"/>
          <w:b/>
          <w:color w:val="000000"/>
          <w:sz w:val="22"/>
        </w:rPr>
        <w:t>Bundle</w:t>
      </w:r>
      <w:r w:rsidRPr="00C86BA1">
        <w:rPr>
          <w:rFonts w:ascii="American Typewriter" w:eastAsia="Monospace" w:hAnsi="American Typewriter" w:cs="American Typewriter"/>
          <w:color w:val="000000"/>
          <w:sz w:val="22"/>
        </w:rPr>
        <w:t xml:space="preserve"> </w:t>
      </w:r>
      <w:r w:rsidRPr="00C86BA1">
        <w:rPr>
          <w:rFonts w:ascii="American Typewriter" w:eastAsia="Monospace" w:hAnsi="American Typewriter" w:cs="American Typewriter"/>
          <w:color w:val="000000"/>
          <w:sz w:val="22"/>
          <w:u w:val="single"/>
        </w:rPr>
        <w:t>savedInstanceState</w:t>
      </w:r>
      <w:r w:rsidRPr="00C86BA1">
        <w:rPr>
          <w:rFonts w:ascii="American Typewriter" w:eastAsia="Monospace" w:hAnsi="American Typewriter" w:cs="American Typewriter"/>
          <w:color w:val="000000"/>
          <w:sz w:val="22"/>
        </w:rPr>
        <w:t>) {</w:t>
      </w:r>
    </w:p>
    <w:p w14:paraId="4F18DE0C" w14:textId="77777777" w:rsidR="00DA2AFB" w:rsidRPr="00C86BA1" w:rsidRDefault="003354F9">
      <w:pPr>
        <w:pStyle w:val="Standard"/>
        <w:ind w:left="1429"/>
        <w:rPr>
          <w:rFonts w:ascii="American Typewriter" w:eastAsia="Monospace" w:hAnsi="American Typewriter" w:cs="American Typewriter"/>
          <w:b/>
          <w:bCs/>
          <w:color w:val="000000"/>
          <w:sz w:val="22"/>
        </w:rPr>
      </w:pPr>
      <w:r w:rsidRPr="00C86BA1">
        <w:rPr>
          <w:rFonts w:ascii="American Typewriter" w:eastAsia="Monospace" w:hAnsi="American Typewriter" w:cs="American Typewriter"/>
          <w:b/>
          <w:bCs/>
          <w:color w:val="000000"/>
          <w:sz w:val="22"/>
        </w:rPr>
        <w:t>…</w:t>
      </w:r>
    </w:p>
    <w:p w14:paraId="080B5292" w14:textId="77777777" w:rsidR="00DA2AFB" w:rsidRPr="00C86BA1" w:rsidRDefault="003354F9">
      <w:pPr>
        <w:pStyle w:val="Standard"/>
        <w:ind w:left="1429"/>
        <w:rPr>
          <w:rFonts w:ascii="American Typewriter" w:hAnsi="American Typewriter" w:cs="American Typewriter"/>
          <w:color w:val="000000"/>
          <w:sz w:val="22"/>
        </w:rPr>
      </w:pPr>
      <w:r w:rsidRPr="00C86BA1">
        <w:rPr>
          <w:rFonts w:ascii="American Typewriter" w:hAnsi="American Typewriter" w:cs="American Typewriter"/>
          <w:color w:val="000000"/>
          <w:sz w:val="22"/>
        </w:rPr>
        <w:t>}</w:t>
      </w:r>
    </w:p>
    <w:p w14:paraId="356B6735" w14:textId="77777777" w:rsidR="00DA2AFB" w:rsidRDefault="00DA2AFB">
      <w:pPr>
        <w:pStyle w:val="Standard"/>
        <w:rPr>
          <w:rFonts w:hint="eastAsia"/>
        </w:rPr>
      </w:pPr>
    </w:p>
    <w:p w14:paraId="7463309F" w14:textId="240FCEBD" w:rsidR="00DA2AFB" w:rsidRDefault="003354F9">
      <w:pPr>
        <w:pStyle w:val="Standard"/>
        <w:numPr>
          <w:ilvl w:val="1"/>
          <w:numId w:val="15"/>
        </w:numPr>
        <w:rPr>
          <w:rFonts w:hint="eastAsia"/>
        </w:rPr>
      </w:pPr>
      <w:r>
        <w:t xml:space="preserve">Implement the source code needed to restore the values of the lifecycle callback invocation counters. There are different ways to do this. </w:t>
      </w:r>
      <w:r w:rsidR="003107AC">
        <w:t>For this Lab,</w:t>
      </w:r>
      <w:r>
        <w:t xml:space="preserve"> implement the restore logic in the </w:t>
      </w:r>
      <w:proofErr w:type="gramStart"/>
      <w:r>
        <w:t>onCreate(</w:t>
      </w:r>
      <w:proofErr w:type="gramEnd"/>
      <w:r>
        <w:t>) method.</w:t>
      </w:r>
    </w:p>
    <w:p w14:paraId="1C4D31D5" w14:textId="77777777" w:rsidR="00DA2AFB" w:rsidRDefault="00DA2AFB">
      <w:pPr>
        <w:pStyle w:val="Standard"/>
        <w:ind w:left="1440"/>
        <w:rPr>
          <w:rFonts w:hint="eastAsia"/>
        </w:rPr>
      </w:pPr>
    </w:p>
    <w:p w14:paraId="587D8BC6" w14:textId="77777777" w:rsidR="00DA2AFB" w:rsidRPr="00C86BA1" w:rsidRDefault="003354F9">
      <w:pPr>
        <w:pStyle w:val="Standard"/>
        <w:ind w:left="709" w:firstLine="709"/>
        <w:rPr>
          <w:rFonts w:ascii="American Typewriter" w:hAnsi="American Typewriter" w:cs="American Typewriter"/>
          <w:sz w:val="22"/>
          <w:szCs w:val="22"/>
        </w:rPr>
      </w:pPr>
      <w:r w:rsidRPr="00C86BA1">
        <w:rPr>
          <w:rFonts w:ascii="American Typewriter" w:hAnsi="American Typewriter" w:cs="American Typewriter"/>
          <w:b/>
          <w:sz w:val="22"/>
          <w:szCs w:val="22"/>
        </w:rPr>
        <w:t xml:space="preserve">protected void </w:t>
      </w:r>
      <w:r w:rsidRPr="00C86BA1">
        <w:rPr>
          <w:rFonts w:ascii="American Typewriter" w:hAnsi="American Typewriter" w:cs="American Typewriter"/>
          <w:sz w:val="22"/>
          <w:szCs w:val="22"/>
        </w:rPr>
        <w:t>onCreate (</w:t>
      </w:r>
      <w:r w:rsidRPr="00C86BA1">
        <w:rPr>
          <w:rFonts w:ascii="American Typewriter" w:hAnsi="American Typewriter" w:cs="American Typewriter"/>
          <w:b/>
          <w:sz w:val="22"/>
          <w:szCs w:val="22"/>
        </w:rPr>
        <w:t>Bundle</w:t>
      </w:r>
      <w:r w:rsidRPr="00C86BA1">
        <w:rPr>
          <w:rFonts w:ascii="American Typewriter" w:hAnsi="American Typewriter" w:cs="American Typewriter"/>
          <w:sz w:val="22"/>
          <w:szCs w:val="22"/>
        </w:rPr>
        <w:t xml:space="preserve"> savedInstanceState)</w:t>
      </w:r>
    </w:p>
    <w:p w14:paraId="63680B23" w14:textId="77777777" w:rsidR="00DA2AFB" w:rsidRPr="00C86BA1" w:rsidRDefault="003354F9">
      <w:pPr>
        <w:pStyle w:val="Standard"/>
        <w:ind w:left="709" w:firstLine="709"/>
        <w:rPr>
          <w:rFonts w:ascii="American Typewriter" w:hAnsi="American Typewriter" w:cs="American Typewriter"/>
          <w:sz w:val="22"/>
          <w:szCs w:val="22"/>
        </w:rPr>
      </w:pPr>
      <w:r w:rsidRPr="00C86BA1">
        <w:rPr>
          <w:rFonts w:ascii="American Typewriter" w:eastAsia="Monospace" w:hAnsi="American Typewriter" w:cs="American Typewriter"/>
          <w:b/>
          <w:bCs/>
          <w:color w:val="7F0055"/>
          <w:sz w:val="22"/>
          <w:szCs w:val="22"/>
        </w:rPr>
        <w:t xml:space="preserve">    </w:t>
      </w:r>
      <w:proofErr w:type="spellStart"/>
      <w:proofErr w:type="gramStart"/>
      <w:r w:rsidRPr="00C86BA1">
        <w:rPr>
          <w:rFonts w:ascii="American Typewriter" w:eastAsia="Monospace" w:hAnsi="American Typewriter" w:cs="American Typewriter"/>
          <w:b/>
          <w:bCs/>
          <w:sz w:val="22"/>
          <w:szCs w:val="22"/>
        </w:rPr>
        <w:t>super</w:t>
      </w:r>
      <w:r w:rsidRPr="00C86BA1">
        <w:rPr>
          <w:rFonts w:ascii="American Typewriter" w:eastAsia="Monospace" w:hAnsi="American Typewriter" w:cs="American Typewriter"/>
          <w:color w:val="000000"/>
          <w:sz w:val="22"/>
          <w:szCs w:val="22"/>
        </w:rPr>
        <w:t>.onCreate</w:t>
      </w:r>
      <w:proofErr w:type="spellEnd"/>
      <w:proofErr w:type="gramEnd"/>
      <w:r w:rsidRPr="00C86BA1">
        <w:rPr>
          <w:rFonts w:ascii="American Typewriter" w:eastAsia="Monospace" w:hAnsi="American Typewriter" w:cs="American Typewriter"/>
          <w:color w:val="000000"/>
          <w:sz w:val="22"/>
          <w:szCs w:val="22"/>
        </w:rPr>
        <w:t>(savedInstanceState);</w:t>
      </w:r>
    </w:p>
    <w:p w14:paraId="2980203F" w14:textId="77777777" w:rsidR="00DA2AFB" w:rsidRPr="00C86BA1" w:rsidRDefault="003354F9">
      <w:pPr>
        <w:pStyle w:val="Standard"/>
        <w:rPr>
          <w:rFonts w:ascii="American Typewriter" w:hAnsi="American Typewriter" w:cs="American Typewriter"/>
          <w:sz w:val="22"/>
          <w:szCs w:val="22"/>
        </w:rPr>
      </w:pPr>
      <w:r w:rsidRPr="00C86BA1">
        <w:rPr>
          <w:rFonts w:ascii="American Typewriter" w:eastAsia="Monospace" w:hAnsi="American Typewriter" w:cs="American Typewriter"/>
          <w:color w:val="000000"/>
          <w:sz w:val="22"/>
          <w:szCs w:val="22"/>
        </w:rPr>
        <w:t xml:space="preserve">                           </w:t>
      </w:r>
      <w:r w:rsidR="00C86BA1">
        <w:rPr>
          <w:rFonts w:ascii="American Typewriter" w:eastAsia="Monospace" w:hAnsi="American Typewriter" w:cs="American Typewriter"/>
          <w:color w:val="000000"/>
          <w:sz w:val="22"/>
          <w:szCs w:val="22"/>
        </w:rPr>
        <w:t xml:space="preserve">   </w:t>
      </w:r>
      <w:proofErr w:type="spellStart"/>
      <w:r w:rsidRPr="00C86BA1">
        <w:rPr>
          <w:rFonts w:ascii="American Typewriter" w:eastAsia="Monospace" w:hAnsi="American Typewriter" w:cs="American Typewriter"/>
          <w:color w:val="000000"/>
          <w:sz w:val="22"/>
          <w:szCs w:val="22"/>
        </w:rPr>
        <w:t>setContentView</w:t>
      </w:r>
      <w:proofErr w:type="spellEnd"/>
      <w:r w:rsidRPr="00C86BA1">
        <w:rPr>
          <w:rFonts w:ascii="American Typewriter" w:eastAsia="Monospace" w:hAnsi="American Typewriter" w:cs="American Typewriter"/>
          <w:color w:val="000000"/>
          <w:sz w:val="22"/>
          <w:szCs w:val="22"/>
        </w:rPr>
        <w:t>(</w:t>
      </w:r>
      <w:proofErr w:type="spellStart"/>
      <w:proofErr w:type="gramStart"/>
      <w:r w:rsidRPr="00C86BA1">
        <w:rPr>
          <w:rFonts w:ascii="American Typewriter" w:eastAsia="Monospace" w:hAnsi="American Typewriter" w:cs="American Typewriter"/>
          <w:sz w:val="22"/>
          <w:szCs w:val="22"/>
        </w:rPr>
        <w:t>R.layout</w:t>
      </w:r>
      <w:proofErr w:type="gramEnd"/>
      <w:r w:rsidRPr="00C86BA1">
        <w:rPr>
          <w:rFonts w:ascii="American Typewriter" w:eastAsia="Monospace" w:hAnsi="American Typewriter" w:cs="American Typewriter"/>
          <w:sz w:val="22"/>
          <w:szCs w:val="22"/>
        </w:rPr>
        <w:t>.</w:t>
      </w:r>
      <w:r w:rsidRPr="00C86BA1">
        <w:rPr>
          <w:rFonts w:ascii="American Typewriter" w:eastAsia="Monospace" w:hAnsi="American Typewriter" w:cs="American Typewriter"/>
          <w:iCs/>
          <w:sz w:val="22"/>
          <w:szCs w:val="22"/>
        </w:rPr>
        <w:t>activity_one</w:t>
      </w:r>
      <w:proofErr w:type="spellEnd"/>
      <w:r w:rsidRPr="00C86BA1">
        <w:rPr>
          <w:rFonts w:ascii="American Typewriter" w:eastAsia="Monospace" w:hAnsi="American Typewriter" w:cs="American Typewriter"/>
          <w:color w:val="000000"/>
          <w:sz w:val="22"/>
          <w:szCs w:val="22"/>
        </w:rPr>
        <w:t>);</w:t>
      </w:r>
    </w:p>
    <w:p w14:paraId="3361E542" w14:textId="77777777" w:rsidR="00DA2AFB" w:rsidRPr="00C86BA1" w:rsidRDefault="00DA2AFB">
      <w:pPr>
        <w:pStyle w:val="Standard"/>
        <w:ind w:left="349" w:firstLine="2130"/>
        <w:rPr>
          <w:rFonts w:ascii="American Typewriter" w:eastAsia="Monospace" w:hAnsi="American Typewriter" w:cs="American Typewriter"/>
          <w:color w:val="000000"/>
          <w:sz w:val="22"/>
          <w:szCs w:val="22"/>
        </w:rPr>
      </w:pPr>
    </w:p>
    <w:p w14:paraId="7EF57CC3" w14:textId="25C09D32" w:rsidR="0010697A" w:rsidRPr="002C108F" w:rsidRDefault="003354F9" w:rsidP="0010697A">
      <w:pPr>
        <w:suppressAutoHyphens w:val="0"/>
        <w:autoSpaceDE w:val="0"/>
        <w:adjustRightInd w:val="0"/>
        <w:textAlignment w:val="auto"/>
        <w:rPr>
          <w:rFonts w:ascii="American Typewriter" w:hAnsi="American Typewriter" w:cs="American Typewriter"/>
          <w:color w:val="008000"/>
          <w:sz w:val="22"/>
          <w:szCs w:val="22"/>
        </w:rPr>
      </w:pPr>
      <w:r w:rsidRPr="00C86BA1">
        <w:rPr>
          <w:rFonts w:ascii="American Typewriter" w:eastAsia="Monospace" w:hAnsi="American Typewriter" w:cs="American Typewriter"/>
          <w:color w:val="3F7F5F"/>
          <w:sz w:val="22"/>
          <w:szCs w:val="22"/>
        </w:rPr>
        <w:t xml:space="preserve">                           </w:t>
      </w:r>
      <w:r w:rsidR="0010697A">
        <w:rPr>
          <w:rFonts w:ascii="American Typewriter" w:eastAsia="Monospace" w:hAnsi="American Typewriter" w:cs="American Typewriter"/>
          <w:color w:val="3F7F5F"/>
          <w:sz w:val="22"/>
          <w:szCs w:val="22"/>
        </w:rPr>
        <w:t xml:space="preserve">  </w:t>
      </w:r>
      <w:r w:rsidR="0010697A" w:rsidRPr="002C108F">
        <w:rPr>
          <w:rFonts w:ascii="American Typewriter" w:hAnsi="American Typewriter" w:cs="American Typewriter"/>
          <w:color w:val="008000"/>
          <w:sz w:val="22"/>
          <w:szCs w:val="22"/>
        </w:rPr>
        <w:t>// Has previous state been saved?</w:t>
      </w:r>
    </w:p>
    <w:p w14:paraId="48B2F8E5" w14:textId="5112A28C" w:rsidR="00DA2AFB" w:rsidRPr="00C86BA1" w:rsidRDefault="0010697A" w:rsidP="0010697A">
      <w:pPr>
        <w:pStyle w:val="Standard"/>
        <w:rPr>
          <w:rFonts w:ascii="American Typewriter" w:hAnsi="American Typewriter" w:cs="American Typewriter"/>
          <w:sz w:val="22"/>
          <w:szCs w:val="22"/>
        </w:rPr>
      </w:pPr>
      <w:r>
        <w:rPr>
          <w:rFonts w:ascii="American Typewriter" w:eastAsia="Monospace" w:hAnsi="American Typewriter" w:cs="American Typewriter"/>
          <w:color w:val="008000"/>
          <w:sz w:val="22"/>
          <w:szCs w:val="22"/>
        </w:rPr>
        <w:tab/>
      </w:r>
      <w:r>
        <w:rPr>
          <w:rFonts w:ascii="American Typewriter" w:eastAsia="Monospace" w:hAnsi="American Typewriter" w:cs="American Typewriter"/>
          <w:color w:val="008000"/>
          <w:sz w:val="22"/>
          <w:szCs w:val="22"/>
        </w:rPr>
        <w:tab/>
      </w:r>
      <w:r w:rsidR="00C86BA1">
        <w:rPr>
          <w:rFonts w:ascii="American Typewriter" w:eastAsia="Monospace" w:hAnsi="American Typewriter" w:cs="American Typewriter"/>
          <w:b/>
          <w:bCs/>
          <w:color w:val="7F0055"/>
          <w:sz w:val="22"/>
          <w:szCs w:val="22"/>
        </w:rPr>
        <w:t xml:space="preserve">   </w:t>
      </w:r>
      <w:r w:rsidR="003354F9" w:rsidRPr="00C86BA1">
        <w:rPr>
          <w:rFonts w:ascii="American Typewriter" w:eastAsia="Monospace" w:hAnsi="American Typewriter" w:cs="American Typewriter"/>
          <w:b/>
          <w:bCs/>
          <w:sz w:val="22"/>
          <w:szCs w:val="22"/>
        </w:rPr>
        <w:t>if</w:t>
      </w:r>
      <w:r w:rsidR="003354F9" w:rsidRPr="00C86BA1">
        <w:rPr>
          <w:rFonts w:ascii="American Typewriter" w:eastAsia="Monospace" w:hAnsi="American Typewriter" w:cs="American Typewriter"/>
          <w:color w:val="000000"/>
          <w:sz w:val="22"/>
          <w:szCs w:val="22"/>
        </w:rPr>
        <w:t xml:space="preserve"> (</w:t>
      </w:r>
      <w:proofErr w:type="gramStart"/>
      <w:r w:rsidR="003354F9" w:rsidRPr="00C86BA1">
        <w:rPr>
          <w:rFonts w:ascii="American Typewriter" w:eastAsia="Monospace" w:hAnsi="American Typewriter" w:cs="American Typewriter"/>
          <w:color w:val="000000"/>
          <w:sz w:val="22"/>
          <w:szCs w:val="22"/>
        </w:rPr>
        <w:t>savedInstanceState !</w:t>
      </w:r>
      <w:proofErr w:type="gramEnd"/>
      <w:r w:rsidR="003354F9" w:rsidRPr="00C86BA1">
        <w:rPr>
          <w:rFonts w:ascii="American Typewriter" w:eastAsia="Monospace" w:hAnsi="American Typewriter" w:cs="American Typewriter"/>
          <w:color w:val="000000"/>
          <w:sz w:val="22"/>
          <w:szCs w:val="22"/>
        </w:rPr>
        <w:t xml:space="preserve">= </w:t>
      </w:r>
      <w:r w:rsidR="003354F9" w:rsidRPr="00C86BA1">
        <w:rPr>
          <w:rFonts w:ascii="American Typewriter" w:eastAsia="Monospace" w:hAnsi="American Typewriter" w:cs="American Typewriter"/>
          <w:b/>
          <w:bCs/>
          <w:sz w:val="22"/>
          <w:szCs w:val="22"/>
        </w:rPr>
        <w:t>null</w:t>
      </w:r>
      <w:r w:rsidR="003354F9" w:rsidRPr="00C86BA1">
        <w:rPr>
          <w:rFonts w:ascii="American Typewriter" w:eastAsia="Monospace" w:hAnsi="American Typewriter" w:cs="American Typewriter"/>
          <w:color w:val="000000"/>
          <w:sz w:val="22"/>
          <w:szCs w:val="22"/>
        </w:rPr>
        <w:t>){</w:t>
      </w:r>
    </w:p>
    <w:p w14:paraId="1503426F" w14:textId="77777777" w:rsidR="00DA2AFB" w:rsidRPr="00C86BA1" w:rsidRDefault="003354F9">
      <w:pPr>
        <w:pStyle w:val="Standard"/>
        <w:rPr>
          <w:rFonts w:ascii="American Typewriter" w:hAnsi="American Typewriter" w:cs="American Typewriter"/>
          <w:sz w:val="22"/>
          <w:szCs w:val="22"/>
        </w:rPr>
      </w:pPr>
      <w:r w:rsidRPr="00C86BA1">
        <w:rPr>
          <w:rFonts w:ascii="American Typewriter" w:hAnsi="American Typewriter" w:cs="American Typewriter"/>
          <w:color w:val="000000"/>
          <w:sz w:val="22"/>
          <w:szCs w:val="22"/>
        </w:rPr>
        <w:lastRenderedPageBreak/>
        <w:t xml:space="preserve">                                </w:t>
      </w:r>
      <w:r w:rsidRPr="00C86BA1">
        <w:rPr>
          <w:rFonts w:ascii="American Typewriter" w:hAnsi="American Typewriter" w:cs="American Typewriter"/>
          <w:color w:val="008000"/>
          <w:sz w:val="22"/>
          <w:szCs w:val="22"/>
        </w:rPr>
        <w:t>// Restore value of counters from saved state</w:t>
      </w:r>
    </w:p>
    <w:p w14:paraId="39185C9D" w14:textId="77777777" w:rsidR="00DA2AFB" w:rsidRPr="00C86BA1" w:rsidRDefault="003354F9">
      <w:pPr>
        <w:pStyle w:val="Standard"/>
        <w:rPr>
          <w:rFonts w:ascii="American Typewriter" w:hAnsi="American Typewriter" w:cs="American Typewriter"/>
          <w:sz w:val="22"/>
          <w:szCs w:val="22"/>
        </w:rPr>
      </w:pPr>
      <w:r w:rsidRPr="00C86BA1">
        <w:rPr>
          <w:rFonts w:ascii="American Typewriter" w:hAnsi="American Typewriter" w:cs="American Typewriter"/>
          <w:color w:val="000000"/>
          <w:sz w:val="22"/>
          <w:szCs w:val="22"/>
        </w:rPr>
        <w:t xml:space="preserve">                           </w:t>
      </w:r>
      <w:r w:rsidRPr="00C86BA1">
        <w:rPr>
          <w:rFonts w:ascii="American Typewriter" w:eastAsia="Monospace" w:hAnsi="American Typewriter" w:cs="American Typewriter"/>
          <w:color w:val="000000"/>
          <w:sz w:val="22"/>
          <w:szCs w:val="22"/>
        </w:rPr>
        <w:t>}</w:t>
      </w:r>
    </w:p>
    <w:p w14:paraId="76A5C707" w14:textId="77777777" w:rsidR="00DA2AFB" w:rsidRPr="00C86BA1" w:rsidRDefault="003354F9">
      <w:pPr>
        <w:pStyle w:val="Standard"/>
        <w:ind w:left="1440"/>
        <w:rPr>
          <w:rFonts w:ascii="American Typewriter" w:eastAsia="Monospace" w:hAnsi="American Typewriter" w:cs="American Typewriter"/>
          <w:color w:val="000000"/>
          <w:sz w:val="22"/>
          <w:szCs w:val="22"/>
        </w:rPr>
      </w:pPr>
      <w:r w:rsidRPr="00C86BA1">
        <w:rPr>
          <w:rFonts w:ascii="American Typewriter" w:eastAsia="Monospace" w:hAnsi="American Typewriter" w:cs="American Typewriter"/>
          <w:color w:val="000000"/>
          <w:sz w:val="22"/>
          <w:szCs w:val="22"/>
        </w:rPr>
        <w:t>}</w:t>
      </w:r>
    </w:p>
    <w:p w14:paraId="50D14922" w14:textId="77777777" w:rsidR="00DA2AFB" w:rsidRDefault="00DA2AFB">
      <w:pPr>
        <w:pStyle w:val="Standard"/>
        <w:rPr>
          <w:rFonts w:ascii="Times New Roman" w:eastAsia="Monospace" w:hAnsi="Times New Roman" w:cs="Times New Roman"/>
          <w:color w:val="000000"/>
        </w:rPr>
      </w:pPr>
    </w:p>
    <w:p w14:paraId="07EF8548" w14:textId="68FE9AB5" w:rsidR="00DA2AFB" w:rsidRDefault="003354F9">
      <w:pPr>
        <w:pStyle w:val="Standard"/>
        <w:ind w:left="1418" w:firstLine="2"/>
        <w:rPr>
          <w:rFonts w:ascii="Times New Roman" w:eastAsia="Monospace" w:hAnsi="Times New Roman" w:cs="Times New Roman"/>
          <w:color w:val="000000"/>
        </w:rPr>
      </w:pPr>
      <w:r>
        <w:rPr>
          <w:rFonts w:ascii="Times New Roman" w:eastAsia="Monospace" w:hAnsi="Times New Roman" w:cs="Times New Roman"/>
          <w:color w:val="000000"/>
        </w:rPr>
        <w:t xml:space="preserve">Another way </w:t>
      </w:r>
      <w:r w:rsidR="003107AC">
        <w:rPr>
          <w:rFonts w:ascii="Times New Roman" w:eastAsia="Monospace" w:hAnsi="Times New Roman" w:cs="Times New Roman"/>
          <w:color w:val="000000"/>
        </w:rPr>
        <w:t xml:space="preserve">you could </w:t>
      </w:r>
      <w:r>
        <w:rPr>
          <w:rFonts w:ascii="Times New Roman" w:eastAsia="Monospace" w:hAnsi="Times New Roman" w:cs="Times New Roman"/>
          <w:color w:val="000000"/>
        </w:rPr>
        <w:t xml:space="preserve">do this </w:t>
      </w:r>
      <w:r w:rsidR="003107AC">
        <w:rPr>
          <w:rFonts w:ascii="Times New Roman" w:eastAsia="Monospace" w:hAnsi="Times New Roman" w:cs="Times New Roman"/>
          <w:color w:val="000000"/>
        </w:rPr>
        <w:t xml:space="preserve">(but not for this Lab) </w:t>
      </w:r>
      <w:r>
        <w:rPr>
          <w:rFonts w:ascii="Times New Roman" w:eastAsia="Monospace" w:hAnsi="Times New Roman" w:cs="Times New Roman"/>
          <w:color w:val="000000"/>
        </w:rPr>
        <w:t xml:space="preserve">would be to override the </w:t>
      </w:r>
      <w:proofErr w:type="spellStart"/>
      <w:proofErr w:type="gramStart"/>
      <w:r>
        <w:rPr>
          <w:rFonts w:ascii="Times New Roman" w:eastAsia="Monospace" w:hAnsi="Times New Roman" w:cs="Times New Roman"/>
          <w:color w:val="000000"/>
        </w:rPr>
        <w:t>onRestoreInstanceState</w:t>
      </w:r>
      <w:proofErr w:type="spellEnd"/>
      <w:r>
        <w:rPr>
          <w:rFonts w:ascii="Times New Roman" w:eastAsia="Monospace" w:hAnsi="Times New Roman" w:cs="Times New Roman"/>
          <w:color w:val="000000"/>
        </w:rPr>
        <w:t>(</w:t>
      </w:r>
      <w:proofErr w:type="gramEnd"/>
      <w:r>
        <w:rPr>
          <w:rFonts w:ascii="Times New Roman" w:eastAsia="Monospace" w:hAnsi="Times New Roman" w:cs="Times New Roman"/>
          <w:color w:val="000000"/>
        </w:rPr>
        <w:t>) method. Be sure you understand when and why this method is called.</w:t>
      </w:r>
      <w:r w:rsidR="002B3186">
        <w:rPr>
          <w:rFonts w:ascii="Times New Roman" w:eastAsia="Monospace" w:hAnsi="Times New Roman" w:cs="Times New Roman"/>
          <w:color w:val="000000"/>
        </w:rPr>
        <w:t xml:space="preserve"> See: </w:t>
      </w:r>
      <w:r w:rsidR="002B3186" w:rsidRPr="002B3186">
        <w:rPr>
          <w:rFonts w:ascii="Times New Roman" w:eastAsia="Monospace" w:hAnsi="Times New Roman" w:cs="Times New Roman"/>
          <w:color w:val="000000"/>
        </w:rPr>
        <w:t>http://developer.android.com/reference/android/app/Activity.html</w:t>
      </w:r>
      <w:r w:rsidR="002B3186">
        <w:rPr>
          <w:rFonts w:ascii="Times New Roman" w:eastAsia="Monospace" w:hAnsi="Times New Roman" w:cs="Times New Roman"/>
          <w:color w:val="000000"/>
        </w:rPr>
        <w:t xml:space="preserve"> for more information.</w:t>
      </w:r>
    </w:p>
    <w:p w14:paraId="0AD8CC2A" w14:textId="77777777" w:rsidR="00DA2AFB" w:rsidRDefault="00DA2AFB">
      <w:pPr>
        <w:pStyle w:val="Standard"/>
        <w:rPr>
          <w:rFonts w:ascii="Times New Roman" w:eastAsia="Monospace" w:hAnsi="Times New Roman" w:cs="Times New Roman"/>
          <w:color w:val="000000"/>
        </w:rPr>
      </w:pPr>
    </w:p>
    <w:p w14:paraId="3A1D12CB" w14:textId="77777777" w:rsidR="00DA2AFB" w:rsidRDefault="003354F9">
      <w:pPr>
        <w:pStyle w:val="Standard"/>
        <w:ind w:left="709" w:firstLine="709"/>
        <w:rPr>
          <w:rFonts w:hint="eastAsia"/>
        </w:rPr>
      </w:pPr>
      <w:r>
        <w:rPr>
          <w:rFonts w:ascii="American Typewriter" w:hAnsi="American Typewriter" w:cs="American Typewriter"/>
          <w:b/>
          <w:color w:val="262626"/>
          <w:kern w:val="0"/>
          <w:sz w:val="22"/>
          <w:szCs w:val="32"/>
          <w:lang w:bidi="ar-SA"/>
        </w:rPr>
        <w:t>protected void</w:t>
      </w:r>
      <w:r>
        <w:rPr>
          <w:rFonts w:ascii="American Typewriter" w:hAnsi="American Typewriter" w:cs="American Typewriter"/>
          <w:color w:val="262626"/>
          <w:kern w:val="0"/>
          <w:sz w:val="22"/>
          <w:szCs w:val="32"/>
          <w:lang w:bidi="ar-SA"/>
        </w:rPr>
        <w:t xml:space="preserve"> </w:t>
      </w:r>
      <w:proofErr w:type="spellStart"/>
      <w:r>
        <w:rPr>
          <w:rFonts w:ascii="American Typewriter" w:hAnsi="American Typewriter" w:cs="American Typewriter"/>
          <w:bCs/>
          <w:color w:val="262626"/>
          <w:kern w:val="0"/>
          <w:sz w:val="22"/>
          <w:szCs w:val="32"/>
          <w:lang w:bidi="ar-SA"/>
        </w:rPr>
        <w:t>onRestoreInstanceState</w:t>
      </w:r>
      <w:proofErr w:type="spellEnd"/>
      <w:r>
        <w:rPr>
          <w:rFonts w:ascii="American Typewriter" w:hAnsi="American Typewriter" w:cs="American Typewriter"/>
          <w:b/>
          <w:bCs/>
          <w:color w:val="262626"/>
          <w:kern w:val="0"/>
          <w:sz w:val="22"/>
          <w:szCs w:val="32"/>
          <w:lang w:bidi="ar-SA"/>
        </w:rPr>
        <w:t xml:space="preserve"> </w:t>
      </w:r>
      <w:r>
        <w:rPr>
          <w:rFonts w:ascii="American Typewriter" w:hAnsi="American Typewriter" w:cs="American Typewriter"/>
          <w:color w:val="262626"/>
          <w:kern w:val="0"/>
          <w:sz w:val="22"/>
          <w:szCs w:val="32"/>
          <w:lang w:bidi="ar-SA"/>
        </w:rPr>
        <w:t>(</w:t>
      </w:r>
      <w:r>
        <w:rPr>
          <w:rFonts w:ascii="American Typewriter" w:hAnsi="American Typewriter" w:cs="American Typewriter"/>
          <w:b/>
          <w:kern w:val="0"/>
          <w:sz w:val="22"/>
          <w:szCs w:val="32"/>
          <w:lang w:bidi="ar-SA"/>
        </w:rPr>
        <w:t>Bundle</w:t>
      </w:r>
      <w:r>
        <w:rPr>
          <w:rFonts w:ascii="American Typewriter" w:hAnsi="American Typewriter" w:cs="American Typewriter"/>
          <w:color w:val="262626"/>
          <w:kern w:val="0"/>
          <w:sz w:val="22"/>
          <w:szCs w:val="32"/>
          <w:lang w:bidi="ar-SA"/>
        </w:rPr>
        <w:t xml:space="preserve"> savedInstanceState) {</w:t>
      </w:r>
    </w:p>
    <w:p w14:paraId="0866BDAE" w14:textId="77777777" w:rsidR="00DA2AFB" w:rsidRDefault="003354F9">
      <w:pPr>
        <w:pStyle w:val="Standard"/>
        <w:ind w:left="709" w:firstLine="709"/>
        <w:rPr>
          <w:rFonts w:hint="eastAsia"/>
        </w:rPr>
      </w:pPr>
      <w:r>
        <w:rPr>
          <w:rFonts w:ascii="Times New Roman" w:hAnsi="Times New Roman" w:cs="Times New Roman"/>
          <w:color w:val="008000"/>
        </w:rPr>
        <w:t xml:space="preserve">    // Restore value of counters from saved state</w:t>
      </w:r>
    </w:p>
    <w:p w14:paraId="68877E12" w14:textId="77777777" w:rsidR="00DA2AFB" w:rsidRDefault="003354F9" w:rsidP="0096672A">
      <w:pPr>
        <w:pStyle w:val="Standard"/>
        <w:ind w:left="709" w:firstLine="709"/>
        <w:rPr>
          <w:rFonts w:ascii="American Typewriter" w:hAnsi="American Typewriter" w:cs="American Typewriter"/>
          <w:color w:val="262626"/>
          <w:kern w:val="0"/>
          <w:sz w:val="22"/>
          <w:szCs w:val="32"/>
          <w:lang w:bidi="ar-SA"/>
        </w:rPr>
      </w:pPr>
      <w:r>
        <w:rPr>
          <w:rFonts w:ascii="American Typewriter" w:hAnsi="American Typewriter" w:cs="American Typewriter"/>
          <w:color w:val="262626"/>
          <w:kern w:val="0"/>
          <w:sz w:val="22"/>
          <w:szCs w:val="32"/>
          <w:lang w:bidi="ar-SA"/>
        </w:rPr>
        <w:t>}</w:t>
      </w:r>
    </w:p>
    <w:p w14:paraId="199BD9FB" w14:textId="78E6BA57" w:rsidR="00917D24" w:rsidRDefault="00917D24" w:rsidP="00917D24">
      <w:pPr>
        <w:pStyle w:val="Heading1"/>
      </w:pPr>
      <w:r>
        <w:t>Testing</w:t>
      </w:r>
      <w:ins w:id="61" w:author="Adam Porter" w:date="2015-03-22T09:32:00Z">
        <w:r w:rsidR="00135E8A">
          <w:t xml:space="preserve"> and Submission</w:t>
        </w:r>
      </w:ins>
    </w:p>
    <w:p w14:paraId="1E791BC9" w14:textId="77777777" w:rsidR="0067723E" w:rsidRDefault="0067723E" w:rsidP="0067723E">
      <w:pPr>
        <w:rPr>
          <w:rFonts w:hint="eastAsia"/>
        </w:rPr>
      </w:pPr>
    </w:p>
    <w:p w14:paraId="44C2E546" w14:textId="27DDE8A9" w:rsidR="005F2618" w:rsidRDefault="00D540C2" w:rsidP="005F2618">
      <w:pPr>
        <w:rPr>
          <w:rFonts w:hint="eastAsia"/>
        </w:rPr>
      </w:pPr>
      <w:r>
        <w:t xml:space="preserve">Testing for this Lab will </w:t>
      </w:r>
      <w:del w:id="62" w:author="Adam Porter" w:date="2015-03-22T09:33:00Z">
        <w:r w:rsidDel="00135E8A">
          <w:delText xml:space="preserve">be done </w:delText>
        </w:r>
      </w:del>
      <w:ins w:id="63" w:author="Adam Porter" w:date="2015-03-22T09:33:00Z">
        <w:r w:rsidR="00135E8A">
          <w:t xml:space="preserve">include some </w:t>
        </w:r>
      </w:ins>
      <w:r>
        <w:t>manual</w:t>
      </w:r>
      <w:ins w:id="64" w:author="Adam Porter" w:date="2015-03-22T09:33:00Z">
        <w:r w:rsidR="00135E8A">
          <w:t xml:space="preserve"> steps</w:t>
        </w:r>
      </w:ins>
      <w:del w:id="65" w:author="Adam Porter" w:date="2015-03-22T09:33:00Z">
        <w:r w:rsidDel="00135E8A">
          <w:delText>ly</w:delText>
        </w:r>
      </w:del>
      <w:r>
        <w:t>.</w:t>
      </w:r>
      <w:del w:id="66" w:author="Adam Porter" w:date="2015-03-22T09:33:00Z">
        <w:r w:rsidDel="00135E8A">
          <w:delText xml:space="preserve"> See the Submission section for more details.</w:delText>
        </w:r>
      </w:del>
      <w:r>
        <w:t xml:space="preserve"> We have done our testing on an</w:t>
      </w:r>
      <w:r w:rsidR="00325B10">
        <w:t xml:space="preserve"> emulator using </w:t>
      </w:r>
      <w:r w:rsidR="00E16870">
        <w:t xml:space="preserve">a </w:t>
      </w:r>
      <w:r w:rsidR="00325B10">
        <w:t>Galaxy Nexus</w:t>
      </w:r>
      <w:r w:rsidR="00E16870">
        <w:t xml:space="preserve"> AVD with API level 18. To limit configuration problems, you should test your app against a similar AVD.</w:t>
      </w:r>
      <w:r w:rsidR="00325B10">
        <w:t xml:space="preserve"> In addition, </w:t>
      </w:r>
      <w:ins w:id="67" w:author="Adam Porter" w:date="2015-03-22T09:34:00Z">
        <w:r w:rsidR="00135E8A">
          <w:t xml:space="preserve">when testing, </w:t>
        </w:r>
      </w:ins>
      <w:del w:id="68" w:author="Adam Porter" w:date="2015-03-22T09:34:00Z">
        <w:r w:rsidR="00325B10" w:rsidDel="00135E8A">
          <w:delText>w</w:delText>
        </w:r>
        <w:r w:rsidR="008A2CA3" w:rsidDel="00135E8A">
          <w:delText>hen testing,</w:delText>
        </w:r>
      </w:del>
      <w:ins w:id="69" w:author="Adam Porter" w:date="2015-03-22T09:34:00Z">
        <w:r w:rsidR="00135E8A">
          <w:t>remember to</w:t>
        </w:r>
      </w:ins>
      <w:r w:rsidR="008A2CA3">
        <w:t xml:space="preserve"> </w:t>
      </w:r>
      <w:del w:id="70" w:author="Adam Porter" w:date="2015-03-22T09:34:00Z">
        <w:r w:rsidR="00325B10" w:rsidDel="00135E8A">
          <w:delText>you must</w:delText>
        </w:r>
        <w:r w:rsidR="00E16870" w:rsidDel="00135E8A">
          <w:delText xml:space="preserve"> </w:delText>
        </w:r>
      </w:del>
      <w:r w:rsidR="00325B10">
        <w:t xml:space="preserve">start the </w:t>
      </w:r>
      <w:del w:id="71" w:author="Adam Porter" w:date="2015-03-22T09:34:00Z">
        <w:r w:rsidR="00325B10" w:rsidDel="00135E8A">
          <w:delText xml:space="preserve">application </w:delText>
        </w:r>
      </w:del>
      <w:ins w:id="72" w:author="Adam Porter" w:date="2015-03-22T09:34:00Z">
        <w:r w:rsidR="00135E8A">
          <w:t xml:space="preserve">tests </w:t>
        </w:r>
      </w:ins>
      <w:r w:rsidR="00325B10">
        <w:t xml:space="preserve">with your device </w:t>
      </w:r>
      <w:r w:rsidR="00E16870">
        <w:t>in P</w:t>
      </w:r>
      <w:r w:rsidR="00325B10">
        <w:t>ortrait mode</w:t>
      </w:r>
      <w:r w:rsidR="0010697A">
        <w:t xml:space="preserve"> </w:t>
      </w:r>
      <w:ins w:id="73" w:author="Adam Porter" w:date="2015-03-22T09:35:00Z">
        <w:r w:rsidR="00135E8A">
          <w:t xml:space="preserve">and </w:t>
        </w:r>
      </w:ins>
      <w:del w:id="74" w:author="Adam Porter" w:date="2015-03-22T09:35:00Z">
        <w:r w:rsidR="0010697A" w:rsidDel="00135E8A">
          <w:delText xml:space="preserve">and </w:delText>
        </w:r>
      </w:del>
      <w:del w:id="75" w:author="Adam Porter" w:date="2015-03-22T09:34:00Z">
        <w:r w:rsidR="0010697A" w:rsidDel="00135E8A">
          <w:delText xml:space="preserve">must have an </w:delText>
        </w:r>
      </w:del>
      <w:ins w:id="76" w:author="Adam Porter" w:date="2015-03-22T09:34:00Z">
        <w:r w:rsidR="00135E8A">
          <w:t xml:space="preserve">with the screen </w:t>
        </w:r>
      </w:ins>
      <w:r w:rsidR="0010697A">
        <w:t>unlocked</w:t>
      </w:r>
      <w:del w:id="77" w:author="Adam Porter" w:date="2015-03-22T09:35:00Z">
        <w:r w:rsidR="0010697A" w:rsidDel="00135E8A">
          <w:delText xml:space="preserve"> screen</w:delText>
        </w:r>
      </w:del>
      <w:r w:rsidR="00325B10">
        <w:t xml:space="preserve">. Also, if you have set your Developer Options to kill Activities when they go in to the background, then these test cases will fail. </w:t>
      </w:r>
    </w:p>
    <w:p w14:paraId="26FBBE2A" w14:textId="77777777" w:rsidR="003235A1" w:rsidRDefault="003235A1" w:rsidP="005F2618">
      <w:pPr>
        <w:rPr>
          <w:rFonts w:hint="eastAsia"/>
          <w:b/>
        </w:rPr>
      </w:pPr>
    </w:p>
    <w:p w14:paraId="6375D70D" w14:textId="631C2008" w:rsidR="005F2618" w:rsidRDefault="005F2618" w:rsidP="005F2618">
      <w:pPr>
        <w:rPr>
          <w:rFonts w:hint="eastAsia"/>
        </w:rPr>
      </w:pPr>
      <w:r w:rsidRPr="002C108F">
        <w:rPr>
          <w:rFonts w:hint="eastAsia"/>
          <w:b/>
        </w:rPr>
        <w:t>Warning:</w:t>
      </w:r>
      <w:r>
        <w:t xml:space="preserve"> W</w:t>
      </w:r>
      <w:r w:rsidR="00325B10">
        <w:t xml:space="preserve">e've </w:t>
      </w:r>
      <w:del w:id="78" w:author="Adam Porter" w:date="2015-03-22T09:35:00Z">
        <w:r w:rsidR="00325B10" w:rsidDel="00135E8A">
          <w:delText xml:space="preserve">noticed </w:delText>
        </w:r>
      </w:del>
      <w:ins w:id="79" w:author="Adam Porter" w:date="2015-03-22T09:35:00Z">
        <w:r w:rsidR="00135E8A">
          <w:t xml:space="preserve">documented several issues with </w:t>
        </w:r>
      </w:ins>
      <w:del w:id="80" w:author="Adam Porter" w:date="2015-03-22T09:36:00Z">
        <w:r w:rsidR="00325B10" w:rsidDel="00135E8A">
          <w:delText xml:space="preserve">in the past that some (older) versions of </w:delText>
        </w:r>
      </w:del>
      <w:r w:rsidR="00325B10">
        <w:t xml:space="preserve">the emulator </w:t>
      </w:r>
      <w:ins w:id="81" w:author="Adam Porter" w:date="2015-03-22T09:36:00Z">
        <w:r w:rsidR="00135E8A">
          <w:t xml:space="preserve">and </w:t>
        </w:r>
      </w:ins>
      <w:ins w:id="82" w:author="Adam Porter" w:date="2015-03-22T09:37:00Z">
        <w:r w:rsidR="00135E8A">
          <w:t xml:space="preserve">with </w:t>
        </w:r>
      </w:ins>
      <w:ins w:id="83" w:author="Adam Porter" w:date="2015-03-22T09:36:00Z">
        <w:r w:rsidR="00135E8A">
          <w:t>Robotium</w:t>
        </w:r>
      </w:ins>
      <w:ins w:id="84" w:author="Adam Porter" w:date="2015-03-22T09:37:00Z">
        <w:r w:rsidR="00135E8A">
          <w:t xml:space="preserve"> that y</w:t>
        </w:r>
        <w:r w:rsidR="00BD6409">
          <w:t>ou should be aware of. One issue</w:t>
        </w:r>
        <w:r w:rsidR="00135E8A">
          <w:t xml:space="preserve"> </w:t>
        </w:r>
      </w:ins>
      <w:ins w:id="85" w:author="Adam Porter" w:date="2015-03-22T09:38:00Z">
        <w:r w:rsidR="00BD6409">
          <w:t xml:space="preserve">is </w:t>
        </w:r>
      </w:ins>
      <w:ins w:id="86" w:author="Adam Porter" w:date="2015-03-22T09:37:00Z">
        <w:r w:rsidR="00135E8A">
          <w:t>that some emulators don't rotate</w:t>
        </w:r>
      </w:ins>
      <w:ins w:id="87" w:author="Adam Porter" w:date="2015-03-22T09:38:00Z">
        <w:r w:rsidR="00135E8A">
          <w:t>.</w:t>
        </w:r>
      </w:ins>
      <w:ins w:id="88" w:author="Adam Porter" w:date="2015-03-22T09:37:00Z">
        <w:r w:rsidR="00135E8A">
          <w:t xml:space="preserve"> </w:t>
        </w:r>
      </w:ins>
      <w:ins w:id="89" w:author="Adam Porter" w:date="2015-03-22T09:38:00Z">
        <w:r w:rsidR="00BD6409">
          <w:t xml:space="preserve">This </w:t>
        </w:r>
      </w:ins>
      <w:ins w:id="90" w:author="Adam Porter" w:date="2015-03-22T09:39:00Z">
        <w:r w:rsidR="00BD6409">
          <w:t xml:space="preserve">primarily </w:t>
        </w:r>
      </w:ins>
      <w:ins w:id="91" w:author="Adam Porter" w:date="2015-03-22T09:38:00Z">
        <w:r w:rsidR="00BD6409">
          <w:t xml:space="preserve">seems to effect API levels 19 and 20. </w:t>
        </w:r>
      </w:ins>
      <w:del w:id="92" w:author="Adam Porter" w:date="2015-03-22T09:37:00Z">
        <w:r w:rsidR="00325B10" w:rsidDel="00135E8A">
          <w:delText xml:space="preserve">exhibit incorrect </w:delText>
        </w:r>
        <w:r w:rsidR="00325B10" w:rsidRPr="005F2618" w:rsidDel="00135E8A">
          <w:rPr>
            <w:rFonts w:hint="eastAsia"/>
          </w:rPr>
          <w:delText xml:space="preserve">lifecycle callback behavior.  </w:delText>
        </w:r>
        <w:r w:rsidDel="00135E8A">
          <w:rPr>
            <w:rFonts w:ascii="Times New Roman" w:eastAsia="Georgia" w:hAnsi="Times New Roman" w:cs="Times New Roman"/>
          </w:rPr>
          <w:delText>We'r</w:delText>
        </w:r>
        <w:r w:rsidRPr="002C108F" w:rsidDel="00135E8A">
          <w:rPr>
            <w:rFonts w:ascii="Times New Roman" w:eastAsia="Georgia" w:hAnsi="Times New Roman" w:cs="Times New Roman"/>
          </w:rPr>
          <w:delText xml:space="preserve">e </w:delText>
        </w:r>
        <w:r w:rsidDel="00135E8A">
          <w:rPr>
            <w:rFonts w:ascii="Times New Roman" w:eastAsia="Georgia" w:hAnsi="Times New Roman" w:cs="Times New Roman"/>
          </w:rPr>
          <w:delText>also aware that there are known issue about rotation on AVDs with some API versions higher than v18.</w:delText>
        </w:r>
      </w:del>
      <w:del w:id="93" w:author="Adam Porter" w:date="2015-03-22T09:38:00Z">
        <w:r w:rsidDel="00135E8A">
          <w:rPr>
            <w:rFonts w:ascii="Times New Roman" w:eastAsia="Georgia" w:hAnsi="Times New Roman" w:cs="Times New Roman"/>
          </w:rPr>
          <w:delText xml:space="preserve"> </w:delText>
        </w:r>
      </w:del>
      <w:r>
        <w:rPr>
          <w:rFonts w:ascii="Times New Roman" w:eastAsia="Georgia" w:hAnsi="Times New Roman" w:cs="Times New Roman"/>
        </w:rPr>
        <w:t>See:</w:t>
      </w:r>
      <w:ins w:id="94" w:author="Adam Porter" w:date="2015-03-22T09:38:00Z">
        <w:r w:rsidR="00135E8A">
          <w:rPr>
            <w:rFonts w:ascii="Times New Roman" w:eastAsia="Georgia" w:hAnsi="Times New Roman" w:cs="Times New Roman"/>
          </w:rPr>
          <w:t xml:space="preserve"> </w:t>
        </w:r>
      </w:ins>
      <w:del w:id="95" w:author="Adam Porter" w:date="2015-03-22T09:38:00Z">
        <w:r w:rsidDel="00135E8A">
          <w:rPr>
            <w:rFonts w:ascii="Times New Roman" w:eastAsia="Georgia" w:hAnsi="Times New Roman" w:cs="Times New Roman"/>
          </w:rPr>
          <w:delText xml:space="preserve"> </w:delText>
        </w:r>
      </w:del>
      <w:r w:rsidRPr="002C108F">
        <w:t>https://code.google.com/p/android/issues/detail?id=61671</w:t>
      </w:r>
      <w:r>
        <w:rPr>
          <w:rFonts w:ascii="Times New Roman" w:eastAsia="Georgia" w:hAnsi="Times New Roman" w:cs="Times New Roman"/>
        </w:rPr>
        <w:t>.</w:t>
      </w:r>
      <w:ins w:id="96" w:author="Adam Porter" w:date="2015-03-22T09:39:00Z">
        <w:r w:rsidR="00BD6409">
          <w:rPr>
            <w:rFonts w:ascii="Times New Roman" w:eastAsia="Georgia" w:hAnsi="Times New Roman" w:cs="Times New Roman"/>
          </w:rPr>
          <w:t xml:space="preserve"> In addition, we've identified intermittent cases in which some lifecycle methods are </w:t>
        </w:r>
      </w:ins>
      <w:ins w:id="97" w:author="Adam Porter" w:date="2015-03-22T09:41:00Z">
        <w:r w:rsidR="00BD6409">
          <w:rPr>
            <w:rFonts w:ascii="Times New Roman" w:eastAsia="Georgia" w:hAnsi="Times New Roman" w:cs="Times New Roman"/>
          </w:rPr>
          <w:t xml:space="preserve">incorrectly </w:t>
        </w:r>
      </w:ins>
      <w:ins w:id="98" w:author="Adam Porter" w:date="2015-03-22T09:39:00Z">
        <w:r w:rsidR="00BD6409">
          <w:rPr>
            <w:rFonts w:ascii="Times New Roman" w:eastAsia="Georgia" w:hAnsi="Times New Roman" w:cs="Times New Roman"/>
          </w:rPr>
          <w:t>not being called</w:t>
        </w:r>
      </w:ins>
      <w:ins w:id="99" w:author="Adam Porter" w:date="2015-03-22T09:41:00Z">
        <w:r w:rsidR="00BD6409">
          <w:rPr>
            <w:rFonts w:ascii="Times New Roman" w:eastAsia="Georgia" w:hAnsi="Times New Roman" w:cs="Times New Roman"/>
          </w:rPr>
          <w:t xml:space="preserve"> under Robotium testing</w:t>
        </w:r>
      </w:ins>
      <w:ins w:id="100" w:author="Adam Porter" w:date="2015-03-22T09:40:00Z">
        <w:r w:rsidR="00BD6409">
          <w:rPr>
            <w:rFonts w:ascii="Times New Roman" w:eastAsia="Georgia" w:hAnsi="Times New Roman" w:cs="Times New Roman"/>
          </w:rPr>
          <w:t xml:space="preserve">. </w:t>
        </w:r>
      </w:ins>
    </w:p>
    <w:p w14:paraId="16B716B0" w14:textId="45AEB091" w:rsidR="003131FF" w:rsidRDefault="00325B10">
      <w:pPr>
        <w:rPr>
          <w:rFonts w:hint="eastAsia"/>
        </w:rPr>
      </w:pPr>
      <w:del w:id="101" w:author="Adam Porter" w:date="2015-03-22T09:39:00Z">
        <w:r w:rsidDel="00BD6409">
          <w:delText xml:space="preserve">Unfortunately, there's nothing we can do about this. </w:delText>
        </w:r>
        <w:r w:rsidR="001422FE" w:rsidDel="00BD6409">
          <w:delText xml:space="preserve">As far as we can tell, the behavior is correct on the </w:delText>
        </w:r>
        <w:r w:rsidR="005F2618" w:rsidDel="00BD6409">
          <w:delText xml:space="preserve">API level 18 </w:delText>
        </w:r>
        <w:r w:rsidR="001422FE" w:rsidDel="00BD6409">
          <w:delText>AVD we used.</w:delText>
        </w:r>
      </w:del>
    </w:p>
    <w:p w14:paraId="29D6E075" w14:textId="4905C865" w:rsidR="008136B0" w:rsidDel="00BD6409" w:rsidRDefault="008136B0" w:rsidP="003131FF">
      <w:pPr>
        <w:rPr>
          <w:del w:id="102" w:author="Adam Porter" w:date="2015-03-22T09:41:00Z"/>
          <w:rFonts w:hint="eastAsia"/>
        </w:rPr>
      </w:pPr>
    </w:p>
    <w:p w14:paraId="47C36219" w14:textId="50D6A778" w:rsidR="00C26403" w:rsidDel="00BD6409" w:rsidRDefault="008136B0">
      <w:pPr>
        <w:rPr>
          <w:del w:id="103" w:author="Adam Porter" w:date="2015-03-22T09:42:00Z"/>
          <w:rFonts w:asciiTheme="majorHAnsi" w:eastAsiaTheme="majorEastAsia" w:hAnsiTheme="majorHAnsi" w:cstheme="majorBidi"/>
          <w:b/>
          <w:bCs/>
          <w:color w:val="2C6EAB" w:themeColor="accent1" w:themeShade="B5"/>
          <w:kern w:val="0"/>
          <w:sz w:val="32"/>
          <w:szCs w:val="32"/>
          <w:lang w:eastAsia="en-US" w:bidi="ar-SA"/>
        </w:rPr>
      </w:pPr>
      <w:del w:id="104" w:author="Adam Porter" w:date="2015-03-22T09:42:00Z">
        <w:r w:rsidDel="00BD6409">
          <w:delText xml:space="preserve">Remember that these test cases capture simple scenarios. There are some corner cases in Android that </w:delText>
        </w:r>
        <w:r w:rsidR="00523F41" w:rsidDel="00BD6409">
          <w:delText>might seem</w:delText>
        </w:r>
        <w:r w:rsidDel="00BD6409">
          <w:delText xml:space="preserve"> </w:delText>
        </w:r>
        <w:r w:rsidR="00523F41" w:rsidDel="00BD6409">
          <w:delText xml:space="preserve">at first glance </w:delText>
        </w:r>
        <w:r w:rsidDel="00BD6409">
          <w:delText xml:space="preserve">to break the model. So if you’re seeing numbers </w:delText>
        </w:r>
        <w:r w:rsidR="00523F41" w:rsidDel="00BD6409">
          <w:delText xml:space="preserve">that </w:delText>
        </w:r>
        <w:r w:rsidR="00D540C2" w:rsidDel="00BD6409">
          <w:delText xml:space="preserve">seem </w:delText>
        </w:r>
        <w:r w:rsidR="00523F41" w:rsidDel="00BD6409">
          <w:delText xml:space="preserve">strange to you, </w:delText>
        </w:r>
        <w:r w:rsidDel="00BD6409">
          <w:delText>check your LogCat output to see if the methods that were actually called</w:delText>
        </w:r>
        <w:r w:rsidR="001422FE" w:rsidDel="00BD6409">
          <w:delText>,</w:delText>
        </w:r>
        <w:r w:rsidDel="00BD6409">
          <w:delText xml:space="preserve"> </w:delText>
        </w:r>
        <w:r w:rsidR="001422FE" w:rsidDel="00BD6409">
          <w:delText xml:space="preserve">are in line with </w:delText>
        </w:r>
        <w:r w:rsidDel="00BD6409">
          <w:delText>the numbers you see displayed</w:delText>
        </w:r>
        <w:r w:rsidR="00523F41" w:rsidDel="00BD6409">
          <w:delText>.</w:delText>
        </w:r>
      </w:del>
    </w:p>
    <w:p w14:paraId="56F8C6B5" w14:textId="7E35E881" w:rsidR="00514C29" w:rsidDel="00BD6409" w:rsidRDefault="00BD6409" w:rsidP="002C108F">
      <w:pPr>
        <w:pStyle w:val="Heading1"/>
        <w:rPr>
          <w:del w:id="105" w:author="Adam Porter" w:date="2015-03-22T09:42:00Z"/>
        </w:rPr>
      </w:pPr>
      <w:ins w:id="106" w:author="Adam Porter" w:date="2015-03-22T09:42:00Z">
        <w:r>
          <w:t xml:space="preserve">When you are ready to submit your work, </w:t>
        </w:r>
      </w:ins>
      <w:del w:id="107" w:author="Adam Porter" w:date="2015-03-22T09:42:00Z">
        <w:r w:rsidR="00514C29" w:rsidDel="00BD6409">
          <w:delText>Submission</w:delText>
        </w:r>
      </w:del>
    </w:p>
    <w:p w14:paraId="63CC1325" w14:textId="6FB91F63" w:rsidR="00514C29" w:rsidRDefault="00912812" w:rsidP="00BD6409">
      <w:pPr>
        <w:rPr>
          <w:rFonts w:hint="eastAsia"/>
        </w:rPr>
      </w:pPr>
      <w:del w:id="108" w:author="Adam Porter" w:date="2015-03-22T09:42:00Z">
        <w:r w:rsidDel="00BD6409">
          <w:delText xml:space="preserve">For this assignment </w:delText>
        </w:r>
      </w:del>
      <w:r>
        <w:t xml:space="preserve">you will manually execute </w:t>
      </w:r>
      <w:ins w:id="109" w:author="Adam Porter" w:date="2015-03-22T09:42:00Z">
        <w:r w:rsidR="00BD6409">
          <w:t xml:space="preserve">each of the </w:t>
        </w:r>
      </w:ins>
      <w:del w:id="110" w:author="Adam Porter" w:date="2015-03-22T09:42:00Z">
        <w:r w:rsidDel="00BD6409">
          <w:delText xml:space="preserve">several </w:delText>
        </w:r>
      </w:del>
      <w:r>
        <w:t>test cases</w:t>
      </w:r>
      <w:ins w:id="111" w:author="Adam Porter" w:date="2015-03-22T09:42:00Z">
        <w:r w:rsidR="00BD6409">
          <w:t xml:space="preserve"> and prepare a text file reporting the results of the test case's execution</w:t>
        </w:r>
      </w:ins>
      <w:r>
        <w:t xml:space="preserve">. At the beginning of each test case you </w:t>
      </w:r>
      <w:ins w:id="112" w:author="Adam Porter" w:date="2015-03-22T09:43:00Z">
        <w:r w:rsidR="00BD6409">
          <w:t xml:space="preserve">must </w:t>
        </w:r>
      </w:ins>
      <w:r>
        <w:t xml:space="preserve">start the app </w:t>
      </w:r>
      <w:ins w:id="113" w:author="Adam Porter" w:date="2015-03-22T09:43:00Z">
        <w:r w:rsidR="00BD6409">
          <w:t xml:space="preserve">from the home screen </w:t>
        </w:r>
      </w:ins>
      <w:r>
        <w:t>in portrait mode. You will then execute a set of specific</w:t>
      </w:r>
      <w:r w:rsidR="00C26403">
        <w:t xml:space="preserve"> operations</w:t>
      </w:r>
      <w:ins w:id="114" w:author="Adam Porter" w:date="2015-03-22T09:44:00Z">
        <w:r w:rsidR="00BD6409">
          <w:t xml:space="preserve">. </w:t>
        </w:r>
      </w:ins>
      <w:ins w:id="115" w:author="Adam Porter" w:date="2015-03-22T09:46:00Z">
        <w:r w:rsidR="00BD6409">
          <w:t xml:space="preserve">After the last step </w:t>
        </w:r>
      </w:ins>
      <w:ins w:id="116" w:author="Adam Porter" w:date="2015-03-22T09:45:00Z">
        <w:r w:rsidR="00BD6409">
          <w:t>you will record the lifecycle method invocation counts displayed on the screen.</w:t>
        </w:r>
      </w:ins>
      <w:ins w:id="117" w:author="Adam Porter" w:date="2015-03-22T09:46:00Z">
        <w:r w:rsidR="00BD6409">
          <w:t xml:space="preserve"> Y</w:t>
        </w:r>
      </w:ins>
      <w:ins w:id="118" w:author="Adam Porter" w:date="2015-03-22T09:45:00Z">
        <w:r w:rsidR="00BD6409">
          <w:t xml:space="preserve">ou will </w:t>
        </w:r>
      </w:ins>
      <w:ins w:id="119" w:author="Adam Porter" w:date="2015-03-22T09:46:00Z">
        <w:r w:rsidR="00BD6409">
          <w:t xml:space="preserve">then </w:t>
        </w:r>
      </w:ins>
      <w:ins w:id="120" w:author="Adam Porter" w:date="2015-03-22T09:44:00Z">
        <w:r w:rsidR="00BD6409">
          <w:t xml:space="preserve">end </w:t>
        </w:r>
      </w:ins>
      <w:ins w:id="121" w:author="Adam Porter" w:date="2015-03-22T09:45:00Z">
        <w:r w:rsidR="00BD6409">
          <w:t>the test by killing the app (don't put it in the background by hitting the Home button).</w:t>
        </w:r>
      </w:ins>
      <w:del w:id="122" w:author="Adam Porter" w:date="2015-03-22T09:44:00Z">
        <w:r w:rsidR="00C26403" w:rsidDel="00BD6409">
          <w:delText>.</w:delText>
        </w:r>
      </w:del>
      <w:del w:id="123" w:author="Adam Porter" w:date="2015-03-22T09:45:00Z">
        <w:r w:rsidR="00C26403" w:rsidDel="00BD6409">
          <w:delText xml:space="preserve"> </w:delText>
        </w:r>
        <w:r w:rsidDel="00BD6409">
          <w:delText>At the end of each test case you will record the lifecycle method invocation counts displayed on the screen</w:delText>
        </w:r>
      </w:del>
      <w:r>
        <w:t xml:space="preserve">. </w:t>
      </w:r>
      <w:ins w:id="124" w:author="Adam Porter" w:date="2015-03-22T09:46:00Z">
        <w:r w:rsidR="00BD6409">
          <w:t xml:space="preserve">Finally, </w:t>
        </w:r>
      </w:ins>
      <w:del w:id="125" w:author="Adam Porter" w:date="2015-03-22T09:46:00Z">
        <w:r w:rsidDel="00BD6409">
          <w:delText>Y</w:delText>
        </w:r>
      </w:del>
      <w:ins w:id="126" w:author="Adam Porter" w:date="2015-03-22T09:46:00Z">
        <w:r w:rsidR="00BD6409">
          <w:t>y</w:t>
        </w:r>
      </w:ins>
      <w:r w:rsidR="00C26403">
        <w:t xml:space="preserve">ou </w:t>
      </w:r>
      <w:r>
        <w:t xml:space="preserve">will then </w:t>
      </w:r>
      <w:del w:id="127" w:author="Adam Porter" w:date="2015-03-22T09:44:00Z">
        <w:r w:rsidR="00C26403" w:rsidDel="00BD6409">
          <w:delText xml:space="preserve">create </w:delText>
        </w:r>
      </w:del>
      <w:ins w:id="128" w:author="Adam Porter" w:date="2015-03-22T09:44:00Z">
        <w:r w:rsidR="00BD6409">
          <w:t xml:space="preserve">prepare </w:t>
        </w:r>
      </w:ins>
      <w:r w:rsidR="00C26403">
        <w:t xml:space="preserve">a </w:t>
      </w:r>
      <w:r w:rsidR="0027167A" w:rsidRPr="002C108F">
        <w:rPr>
          <w:rFonts w:hint="eastAsia"/>
          <w:b/>
        </w:rPr>
        <w:t>4-line</w:t>
      </w:r>
      <w:r w:rsidR="0027167A">
        <w:t xml:space="preserve"> </w:t>
      </w:r>
      <w:r w:rsidR="00C26403">
        <w:t>plain text file</w:t>
      </w:r>
      <w:r w:rsidR="00081CC4">
        <w:t xml:space="preserve"> </w:t>
      </w:r>
      <w:r w:rsidR="00C26403">
        <w:t xml:space="preserve">(with </w:t>
      </w:r>
      <w:r w:rsidR="00C26403" w:rsidRPr="002C108F">
        <w:rPr>
          <w:rFonts w:hint="eastAsia"/>
          <w:b/>
        </w:rPr>
        <w:t>.txt</w:t>
      </w:r>
      <w:r w:rsidR="00C26403">
        <w:t xml:space="preserve"> extension) containing the </w:t>
      </w:r>
      <w:r>
        <w:t xml:space="preserve">invocation </w:t>
      </w:r>
      <w:r w:rsidR="00C26403">
        <w:t>count</w:t>
      </w:r>
      <w:r>
        <w:t>s displayed for that test case</w:t>
      </w:r>
      <w:r w:rsidR="00C26403">
        <w:t>, an</w:t>
      </w:r>
      <w:ins w:id="129" w:author="Adam Porter" w:date="2015-03-22T09:47:00Z">
        <w:r w:rsidR="00BD6409">
          <w:t>d</w:t>
        </w:r>
      </w:ins>
      <w:del w:id="130" w:author="Adam Porter" w:date="2015-03-22T09:47:00Z">
        <w:r w:rsidR="00C26403" w:rsidDel="00BD6409">
          <w:delText>d</w:delText>
        </w:r>
        <w:r w:rsidDel="00BD6409">
          <w:delText>,</w:delText>
        </w:r>
      </w:del>
      <w:r>
        <w:t xml:space="preserve"> </w:t>
      </w:r>
      <w:del w:id="131" w:author="Adam Porter" w:date="2015-03-22T09:46:00Z">
        <w:r w:rsidDel="00BD6409">
          <w:delText>finally</w:delText>
        </w:r>
      </w:del>
      <w:del w:id="132" w:author="Adam Porter" w:date="2015-03-22T09:47:00Z">
        <w:r w:rsidDel="00BD6409">
          <w:delText xml:space="preserve">, </w:delText>
        </w:r>
      </w:del>
      <w:r>
        <w:t>you will</w:t>
      </w:r>
      <w:r w:rsidR="00C26403">
        <w:t xml:space="preserve"> submit </w:t>
      </w:r>
      <w:r>
        <w:t xml:space="preserve">this file </w:t>
      </w:r>
      <w:r w:rsidR="00C26403">
        <w:t>th</w:t>
      </w:r>
      <w:r>
        <w:t>r</w:t>
      </w:r>
      <w:r w:rsidR="00C26403">
        <w:t xml:space="preserve">ough the Coursera assignment page. </w:t>
      </w:r>
      <w:ins w:id="133" w:author="Adam Porter" w:date="2015-03-22T09:47:00Z">
        <w:r w:rsidR="00BD6409">
          <w:t>The lab package contains templates of the text files you will submit. You just have to fill in the missing invocation counts.</w:t>
        </w:r>
      </w:ins>
    </w:p>
    <w:p w14:paraId="35A95957" w14:textId="6E57B12B" w:rsidR="00912812" w:rsidRDefault="00912812">
      <w:pPr>
        <w:rPr>
          <w:rFonts w:hint="eastAsia"/>
        </w:rPr>
      </w:pPr>
    </w:p>
    <w:p w14:paraId="3CD53273" w14:textId="41367118" w:rsidR="00912812" w:rsidRDefault="00912812">
      <w:pPr>
        <w:rPr>
          <w:rFonts w:hint="eastAsia"/>
        </w:rPr>
      </w:pPr>
      <w:r>
        <w:t>The counts should be recorded using the following exact format:</w:t>
      </w:r>
    </w:p>
    <w:p w14:paraId="708D559A" w14:textId="78FCD893" w:rsidR="00912812" w:rsidRDefault="00912812">
      <w:pPr>
        <w:rPr>
          <w:rFonts w:hint="eastAsia"/>
        </w:rPr>
      </w:pPr>
      <w:proofErr w:type="gramStart"/>
      <w:r>
        <w:t>onCreate(</w:t>
      </w:r>
      <w:proofErr w:type="gramEnd"/>
      <w:r>
        <w:t xml:space="preserve">) calls: </w:t>
      </w:r>
      <w:r w:rsidRPr="002C108F">
        <w:rPr>
          <w:rFonts w:hint="eastAsia"/>
          <w:i/>
        </w:rPr>
        <w:t>A</w:t>
      </w:r>
    </w:p>
    <w:p w14:paraId="156C1C8C" w14:textId="00FCFE82" w:rsidR="00912812" w:rsidRDefault="00912812">
      <w:pPr>
        <w:rPr>
          <w:rFonts w:hint="eastAsia"/>
        </w:rPr>
      </w:pPr>
      <w:proofErr w:type="spellStart"/>
      <w:proofErr w:type="gramStart"/>
      <w:r>
        <w:t>onStart</w:t>
      </w:r>
      <w:proofErr w:type="spellEnd"/>
      <w:r>
        <w:t>(</w:t>
      </w:r>
      <w:proofErr w:type="gramEnd"/>
      <w:r>
        <w:t xml:space="preserve">) calls: </w:t>
      </w:r>
      <w:r w:rsidRPr="002C108F">
        <w:rPr>
          <w:rFonts w:hint="eastAsia"/>
          <w:i/>
        </w:rPr>
        <w:t>B</w:t>
      </w:r>
    </w:p>
    <w:p w14:paraId="6F8FEF50" w14:textId="135896C2" w:rsidR="00912812" w:rsidRDefault="00912812">
      <w:pPr>
        <w:rPr>
          <w:rFonts w:hint="eastAsia"/>
        </w:rPr>
      </w:pPr>
      <w:proofErr w:type="spellStart"/>
      <w:proofErr w:type="gramStart"/>
      <w:r>
        <w:t>onResume</w:t>
      </w:r>
      <w:proofErr w:type="spellEnd"/>
      <w:r>
        <w:t>(</w:t>
      </w:r>
      <w:proofErr w:type="gramEnd"/>
      <w:r>
        <w:t xml:space="preserve">) calls: </w:t>
      </w:r>
      <w:r w:rsidRPr="002C108F">
        <w:rPr>
          <w:rFonts w:hint="eastAsia"/>
          <w:i/>
        </w:rPr>
        <w:t>C</w:t>
      </w:r>
    </w:p>
    <w:p w14:paraId="7FDCC2B3" w14:textId="0212BD73" w:rsidR="00912812" w:rsidRDefault="00912812">
      <w:pPr>
        <w:rPr>
          <w:rFonts w:hint="eastAsia"/>
        </w:rPr>
      </w:pPr>
      <w:proofErr w:type="spellStart"/>
      <w:proofErr w:type="gramStart"/>
      <w:r>
        <w:t>onRestart</w:t>
      </w:r>
      <w:proofErr w:type="spellEnd"/>
      <w:r>
        <w:t>(</w:t>
      </w:r>
      <w:proofErr w:type="gramEnd"/>
      <w:r>
        <w:t xml:space="preserve">) calls: </w:t>
      </w:r>
      <w:r w:rsidRPr="002C108F">
        <w:rPr>
          <w:rFonts w:hint="eastAsia"/>
          <w:i/>
        </w:rPr>
        <w:t>D</w:t>
      </w:r>
    </w:p>
    <w:p w14:paraId="49A79D0E" w14:textId="23FA8479" w:rsidR="00081CC4" w:rsidRDefault="00081CC4">
      <w:pPr>
        <w:rPr>
          <w:rFonts w:hint="eastAsia"/>
        </w:rPr>
      </w:pPr>
    </w:p>
    <w:p w14:paraId="202A3FEA" w14:textId="3BABBC43" w:rsidR="00912812" w:rsidRDefault="00912812">
      <w:pPr>
        <w:rPr>
          <w:ins w:id="134" w:author="Adam Porter" w:date="2015-03-22T09:56:00Z"/>
          <w:rFonts w:hint="eastAsia"/>
        </w:rPr>
      </w:pPr>
      <w:r>
        <w:t xml:space="preserve">Replace </w:t>
      </w:r>
      <w:r w:rsidRPr="00F54C98">
        <w:rPr>
          <w:rFonts w:hint="eastAsia"/>
          <w:i/>
        </w:rPr>
        <w:t>A, B, C</w:t>
      </w:r>
      <w:r>
        <w:t xml:space="preserve"> and </w:t>
      </w:r>
      <w:r w:rsidRPr="00F54C98">
        <w:rPr>
          <w:rFonts w:hint="eastAsia"/>
          <w:i/>
        </w:rPr>
        <w:t>D</w:t>
      </w:r>
      <w:r>
        <w:t xml:space="preserve"> with the numbers displayed on your device. Make sure that you follow this </w:t>
      </w:r>
      <w:r w:rsidRPr="00F54C98">
        <w:rPr>
          <w:rFonts w:hint="eastAsia"/>
          <w:b/>
        </w:rPr>
        <w:t>exact order</w:t>
      </w:r>
      <w:r>
        <w:t>, and that the text file contains only these 4 lines.</w:t>
      </w:r>
    </w:p>
    <w:p w14:paraId="116D1EDA" w14:textId="77777777" w:rsidR="00DA327C" w:rsidRDefault="00DA327C">
      <w:pPr>
        <w:rPr>
          <w:ins w:id="135" w:author="Adam Porter" w:date="2015-03-22T09:56:00Z"/>
          <w:rFonts w:hint="eastAsia"/>
        </w:rPr>
      </w:pPr>
    </w:p>
    <w:p w14:paraId="22455442" w14:textId="77777777" w:rsidR="00DA327C" w:rsidRDefault="00DA327C">
      <w:pPr>
        <w:rPr>
          <w:ins w:id="136" w:author="Adam Porter" w:date="2015-03-22T09:56:00Z"/>
          <w:rFonts w:hint="eastAsia"/>
        </w:rPr>
      </w:pPr>
    </w:p>
    <w:p w14:paraId="58BE3141" w14:textId="21E934DB" w:rsidR="00DA327C" w:rsidRDefault="00DA327C">
      <w:pPr>
        <w:rPr>
          <w:rFonts w:hint="eastAsia"/>
        </w:rPr>
      </w:pPr>
      <w:ins w:id="137" w:author="Adam Porter" w:date="2015-03-22T09:56:00Z">
        <w:r>
          <w:lastRenderedPageBreak/>
          <w:t>The test cases operate as follows:</w:t>
        </w:r>
      </w:ins>
    </w:p>
    <w:p w14:paraId="0A2F76AF" w14:textId="77777777" w:rsidR="005F2618" w:rsidRPr="005F2618" w:rsidDel="00DA327C" w:rsidRDefault="005F2618">
      <w:pPr>
        <w:rPr>
          <w:del w:id="138" w:author="Adam Porter" w:date="2015-03-22T09:56:00Z"/>
          <w:rFonts w:hint="eastAsia"/>
        </w:rPr>
      </w:pPr>
    </w:p>
    <w:p w14:paraId="185B066D" w14:textId="76F31D22" w:rsidR="00DA327C" w:rsidRDefault="00DA327C" w:rsidP="00081CC4">
      <w:pPr>
        <w:pStyle w:val="Heading3"/>
        <w:rPr>
          <w:ins w:id="139" w:author="Adam Porter" w:date="2015-03-22T09:56:00Z"/>
        </w:rPr>
      </w:pPr>
    </w:p>
    <w:p w14:paraId="3E40F8EE" w14:textId="77777777" w:rsidR="00081CC4" w:rsidRDefault="00081CC4" w:rsidP="00081CC4">
      <w:pPr>
        <w:pStyle w:val="Heading3"/>
      </w:pPr>
      <w:r>
        <w:t>Test1</w:t>
      </w:r>
      <w:r>
        <w:rPr>
          <w:rFonts w:hint="eastAsia"/>
        </w:rPr>
        <w:t>:</w:t>
      </w:r>
      <w:r>
        <w:t xml:space="preserve"> </w:t>
      </w:r>
      <w:proofErr w:type="spellStart"/>
      <w:r w:rsidRPr="006C1623">
        <w:t>StartActivityOneTest</w:t>
      </w:r>
      <w:proofErr w:type="spellEnd"/>
    </w:p>
    <w:p w14:paraId="5D9A89F1" w14:textId="37C19E43" w:rsidR="00081CC4" w:rsidRDefault="00081CC4" w:rsidP="00081CC4">
      <w:pPr>
        <w:pStyle w:val="ListParagraph"/>
        <w:numPr>
          <w:ilvl w:val="0"/>
          <w:numId w:val="41"/>
        </w:numPr>
        <w:rPr>
          <w:rFonts w:hint="eastAsia"/>
        </w:rPr>
      </w:pPr>
      <w:r>
        <w:t xml:space="preserve">Start the </w:t>
      </w:r>
      <w:proofErr w:type="spellStart"/>
      <w:r>
        <w:t>ActivityLab</w:t>
      </w:r>
      <w:proofErr w:type="spellEnd"/>
      <w:r>
        <w:t xml:space="preserve"> app</w:t>
      </w:r>
    </w:p>
    <w:p w14:paraId="32F67C6A" w14:textId="19E14C81" w:rsidR="0010697A" w:rsidRDefault="0010697A">
      <w:pPr>
        <w:pStyle w:val="ListParagraph"/>
        <w:numPr>
          <w:ilvl w:val="0"/>
          <w:numId w:val="41"/>
        </w:numPr>
        <w:rPr>
          <w:rFonts w:hint="eastAsia"/>
        </w:rPr>
      </w:pPr>
      <w:r>
        <w:t>Record the lifecycle method invocation counts</w:t>
      </w:r>
    </w:p>
    <w:p w14:paraId="2E16A640" w14:textId="77777777" w:rsidR="0010697A" w:rsidRPr="006C1623" w:rsidRDefault="0010697A" w:rsidP="002C108F">
      <w:pPr>
        <w:ind w:left="360"/>
        <w:rPr>
          <w:rFonts w:hint="eastAsia"/>
        </w:rPr>
      </w:pPr>
    </w:p>
    <w:p w14:paraId="0CAAC755" w14:textId="77777777" w:rsidR="00081CC4" w:rsidRDefault="00081CC4" w:rsidP="00081CC4">
      <w:pPr>
        <w:pStyle w:val="Heading3"/>
      </w:pPr>
      <w:r>
        <w:rPr>
          <w:rFonts w:hint="eastAsia"/>
        </w:rPr>
        <w:t>Test2</w:t>
      </w:r>
      <w:r>
        <w:rPr>
          <w:rFonts w:hint="eastAsia"/>
        </w:rPr>
        <w:t>：</w:t>
      </w:r>
      <w:r>
        <w:rPr>
          <w:rFonts w:hint="eastAsia"/>
        </w:rPr>
        <w:t xml:space="preserve"> </w:t>
      </w:r>
      <w:proofErr w:type="spellStart"/>
      <w:r>
        <w:rPr>
          <w:rFonts w:hint="eastAsia"/>
        </w:rPr>
        <w:t>DoubleRotateActivtyOneTest</w:t>
      </w:r>
      <w:proofErr w:type="spellEnd"/>
    </w:p>
    <w:p w14:paraId="0EADC71F" w14:textId="7340B45F" w:rsidR="00081CC4" w:rsidRDefault="00081CC4" w:rsidP="002C108F">
      <w:pPr>
        <w:pStyle w:val="ListParagraph"/>
        <w:numPr>
          <w:ilvl w:val="0"/>
          <w:numId w:val="46"/>
        </w:numPr>
        <w:rPr>
          <w:rFonts w:hint="eastAsia"/>
        </w:rPr>
      </w:pPr>
      <w:r>
        <w:t xml:space="preserve">Start the </w:t>
      </w:r>
      <w:proofErr w:type="spellStart"/>
      <w:r>
        <w:t>ActivityLab</w:t>
      </w:r>
      <w:proofErr w:type="spellEnd"/>
      <w:r>
        <w:t xml:space="preserve"> app</w:t>
      </w:r>
    </w:p>
    <w:p w14:paraId="3BBCAF6D" w14:textId="1454939B" w:rsidR="00081CC4" w:rsidRDefault="00081CC4" w:rsidP="002C108F">
      <w:pPr>
        <w:pStyle w:val="ListParagraph"/>
        <w:numPr>
          <w:ilvl w:val="0"/>
          <w:numId w:val="46"/>
        </w:numPr>
        <w:rPr>
          <w:rFonts w:hint="eastAsia"/>
        </w:rPr>
      </w:pPr>
      <w:r>
        <w:t>Rotate the device to landscape mode</w:t>
      </w:r>
    </w:p>
    <w:p w14:paraId="50A2C728" w14:textId="0BAF54CA" w:rsidR="00081CC4" w:rsidRDefault="00081CC4" w:rsidP="002C108F">
      <w:pPr>
        <w:pStyle w:val="ListParagraph"/>
        <w:numPr>
          <w:ilvl w:val="0"/>
          <w:numId w:val="46"/>
        </w:numPr>
        <w:rPr>
          <w:rFonts w:hint="eastAsia"/>
        </w:rPr>
      </w:pPr>
      <w:r>
        <w:t>Rotate again to portrait mode</w:t>
      </w:r>
    </w:p>
    <w:p w14:paraId="42463573" w14:textId="605474B1" w:rsidR="0010697A" w:rsidRDefault="0010697A" w:rsidP="002C108F">
      <w:pPr>
        <w:pStyle w:val="ListParagraph"/>
        <w:numPr>
          <w:ilvl w:val="0"/>
          <w:numId w:val="46"/>
        </w:numPr>
        <w:rPr>
          <w:rFonts w:hint="eastAsia"/>
        </w:rPr>
      </w:pPr>
      <w:r>
        <w:t>Record the lifecycle method invocation counts</w:t>
      </w:r>
    </w:p>
    <w:p w14:paraId="5B82C180" w14:textId="77777777" w:rsidR="0010697A" w:rsidRPr="006C1623" w:rsidRDefault="0010697A" w:rsidP="002C108F">
      <w:pPr>
        <w:ind w:left="360"/>
        <w:rPr>
          <w:rFonts w:hint="eastAsia"/>
        </w:rPr>
      </w:pPr>
    </w:p>
    <w:p w14:paraId="0FBF2C37" w14:textId="77777777" w:rsidR="00081CC4" w:rsidRDefault="00081CC4" w:rsidP="00081CC4">
      <w:pPr>
        <w:pStyle w:val="Heading3"/>
      </w:pPr>
      <w:r>
        <w:rPr>
          <w:rFonts w:hint="eastAsia"/>
        </w:rPr>
        <w:t>Test3</w:t>
      </w:r>
      <w:r>
        <w:rPr>
          <w:rFonts w:hint="eastAsia"/>
        </w:rPr>
        <w:t>：</w:t>
      </w:r>
      <w:r>
        <w:rPr>
          <w:rFonts w:hint="eastAsia"/>
        </w:rPr>
        <w:t xml:space="preserve"> </w:t>
      </w:r>
      <w:proofErr w:type="spellStart"/>
      <w:r>
        <w:rPr>
          <w:rFonts w:hint="eastAsia"/>
        </w:rPr>
        <w:t>StartActivityTwoTest</w:t>
      </w:r>
      <w:proofErr w:type="spellEnd"/>
    </w:p>
    <w:p w14:paraId="340FF5ED" w14:textId="230D83B1" w:rsidR="00081CC4" w:rsidRDefault="00081CC4" w:rsidP="00081CC4">
      <w:pPr>
        <w:pStyle w:val="ListParagraph"/>
        <w:numPr>
          <w:ilvl w:val="0"/>
          <w:numId w:val="42"/>
        </w:numPr>
        <w:rPr>
          <w:rFonts w:hint="eastAsia"/>
        </w:rPr>
      </w:pPr>
      <w:r>
        <w:t xml:space="preserve">Start the </w:t>
      </w:r>
      <w:proofErr w:type="spellStart"/>
      <w:r>
        <w:t>ActivityLab</w:t>
      </w:r>
      <w:proofErr w:type="spellEnd"/>
      <w:r>
        <w:t xml:space="preserve"> app</w:t>
      </w:r>
    </w:p>
    <w:p w14:paraId="635A448F" w14:textId="5881EB86" w:rsidR="00081CC4" w:rsidRDefault="00081CC4" w:rsidP="00081CC4">
      <w:pPr>
        <w:pStyle w:val="ListParagraph"/>
        <w:numPr>
          <w:ilvl w:val="0"/>
          <w:numId w:val="42"/>
        </w:numPr>
        <w:rPr>
          <w:rFonts w:hint="eastAsia"/>
        </w:rPr>
      </w:pPr>
      <w:r>
        <w:t>Click on the “Start Activity Two” button</w:t>
      </w:r>
    </w:p>
    <w:p w14:paraId="548507AD" w14:textId="0B3565CD" w:rsidR="0010697A" w:rsidRDefault="0010697A" w:rsidP="0010697A">
      <w:pPr>
        <w:pStyle w:val="ListParagraph"/>
        <w:numPr>
          <w:ilvl w:val="0"/>
          <w:numId w:val="42"/>
        </w:numPr>
        <w:rPr>
          <w:rFonts w:hint="eastAsia"/>
        </w:rPr>
      </w:pPr>
      <w:r>
        <w:t>Record the lifecycle method invocation counts</w:t>
      </w:r>
    </w:p>
    <w:p w14:paraId="1A7D507A" w14:textId="77777777" w:rsidR="0010697A" w:rsidRPr="006C1623" w:rsidRDefault="0010697A" w:rsidP="002C108F">
      <w:pPr>
        <w:ind w:left="360"/>
        <w:rPr>
          <w:rFonts w:hint="eastAsia"/>
        </w:rPr>
      </w:pPr>
    </w:p>
    <w:p w14:paraId="19051C62" w14:textId="77777777" w:rsidR="00081CC4" w:rsidRDefault="00081CC4" w:rsidP="00081CC4">
      <w:pPr>
        <w:pStyle w:val="Heading3"/>
      </w:pPr>
      <w:r>
        <w:rPr>
          <w:rFonts w:hint="eastAsia"/>
        </w:rPr>
        <w:t>Test4</w:t>
      </w:r>
      <w:r>
        <w:rPr>
          <w:rFonts w:hint="eastAsia"/>
        </w:rPr>
        <w:t>：</w:t>
      </w:r>
      <w:r>
        <w:rPr>
          <w:rFonts w:hint="eastAsia"/>
        </w:rPr>
        <w:t xml:space="preserve"> </w:t>
      </w:r>
      <w:proofErr w:type="spellStart"/>
      <w:r>
        <w:rPr>
          <w:rFonts w:hint="eastAsia"/>
        </w:rPr>
        <w:t>DoubleRotateActivityTwoTest</w:t>
      </w:r>
      <w:proofErr w:type="spellEnd"/>
    </w:p>
    <w:p w14:paraId="741EADCC" w14:textId="1A8F0F17" w:rsidR="00081CC4" w:rsidRDefault="00081CC4" w:rsidP="00081CC4">
      <w:pPr>
        <w:pStyle w:val="ListParagraph"/>
        <w:numPr>
          <w:ilvl w:val="0"/>
          <w:numId w:val="43"/>
        </w:numPr>
        <w:rPr>
          <w:rFonts w:hint="eastAsia"/>
        </w:rPr>
      </w:pPr>
      <w:r>
        <w:t xml:space="preserve">Start the </w:t>
      </w:r>
      <w:proofErr w:type="spellStart"/>
      <w:r>
        <w:t>ActivityLab</w:t>
      </w:r>
      <w:proofErr w:type="spellEnd"/>
      <w:r>
        <w:t xml:space="preserve"> app</w:t>
      </w:r>
    </w:p>
    <w:p w14:paraId="57FE4EEA" w14:textId="7D429FDF" w:rsidR="00081CC4" w:rsidRPr="00801B58" w:rsidRDefault="00081CC4" w:rsidP="00081CC4">
      <w:pPr>
        <w:pStyle w:val="ListParagraph"/>
        <w:numPr>
          <w:ilvl w:val="0"/>
          <w:numId w:val="43"/>
        </w:numPr>
        <w:rPr>
          <w:rFonts w:hint="eastAsia"/>
        </w:rPr>
      </w:pPr>
      <w:r>
        <w:t>Click on the “Start Activity Two” button</w:t>
      </w:r>
    </w:p>
    <w:p w14:paraId="52263EC0" w14:textId="7FFC28E4" w:rsidR="00081CC4" w:rsidRDefault="00081CC4" w:rsidP="00081CC4">
      <w:pPr>
        <w:pStyle w:val="ListParagraph"/>
        <w:numPr>
          <w:ilvl w:val="0"/>
          <w:numId w:val="43"/>
        </w:numPr>
        <w:rPr>
          <w:rFonts w:hint="eastAsia"/>
        </w:rPr>
      </w:pPr>
      <w:r>
        <w:t>Rotate the device to landscape mode</w:t>
      </w:r>
    </w:p>
    <w:p w14:paraId="20421A21" w14:textId="07B9AED7" w:rsidR="00081CC4" w:rsidRDefault="00081CC4" w:rsidP="00081CC4">
      <w:pPr>
        <w:pStyle w:val="ListParagraph"/>
        <w:numPr>
          <w:ilvl w:val="0"/>
          <w:numId w:val="43"/>
        </w:numPr>
        <w:rPr>
          <w:rFonts w:hint="eastAsia"/>
        </w:rPr>
      </w:pPr>
      <w:r>
        <w:t>Rotate again to portrait mode</w:t>
      </w:r>
    </w:p>
    <w:p w14:paraId="0413AC10" w14:textId="797512E4" w:rsidR="0010697A" w:rsidRDefault="0010697A" w:rsidP="0010697A">
      <w:pPr>
        <w:pStyle w:val="ListParagraph"/>
        <w:numPr>
          <w:ilvl w:val="0"/>
          <w:numId w:val="43"/>
        </w:numPr>
        <w:rPr>
          <w:rFonts w:hint="eastAsia"/>
        </w:rPr>
      </w:pPr>
      <w:r>
        <w:t>Record the lifecycle method invocation counts</w:t>
      </w:r>
    </w:p>
    <w:p w14:paraId="0E8449E6" w14:textId="77777777" w:rsidR="0010697A" w:rsidRPr="006C1623" w:rsidRDefault="0010697A" w:rsidP="002C108F">
      <w:pPr>
        <w:ind w:left="360"/>
        <w:rPr>
          <w:rFonts w:hint="eastAsia"/>
        </w:rPr>
      </w:pPr>
    </w:p>
    <w:p w14:paraId="22F11751" w14:textId="77777777" w:rsidR="00081CC4" w:rsidRDefault="00081CC4" w:rsidP="00081CC4">
      <w:pPr>
        <w:pStyle w:val="Heading3"/>
      </w:pPr>
      <w:r>
        <w:rPr>
          <w:rFonts w:hint="eastAsia"/>
        </w:rPr>
        <w:t>Test5</w:t>
      </w:r>
      <w:r>
        <w:rPr>
          <w:rFonts w:hint="eastAsia"/>
        </w:rPr>
        <w:t>：</w:t>
      </w:r>
      <w:r>
        <w:rPr>
          <w:rFonts w:hint="eastAsia"/>
        </w:rPr>
        <w:t xml:space="preserve"> </w:t>
      </w:r>
      <w:proofErr w:type="spellStart"/>
      <w:r>
        <w:rPr>
          <w:rFonts w:hint="eastAsia"/>
        </w:rPr>
        <w:t>CloseActivityTwoTest</w:t>
      </w:r>
      <w:proofErr w:type="spellEnd"/>
    </w:p>
    <w:p w14:paraId="1618422A" w14:textId="1B62BC27" w:rsidR="00081CC4" w:rsidRDefault="00081CC4" w:rsidP="00081CC4">
      <w:pPr>
        <w:pStyle w:val="ListParagraph"/>
        <w:numPr>
          <w:ilvl w:val="0"/>
          <w:numId w:val="44"/>
        </w:numPr>
        <w:rPr>
          <w:rFonts w:hint="eastAsia"/>
        </w:rPr>
      </w:pPr>
      <w:r>
        <w:t xml:space="preserve">Start the </w:t>
      </w:r>
      <w:proofErr w:type="spellStart"/>
      <w:r>
        <w:t>ActivityLab</w:t>
      </w:r>
      <w:proofErr w:type="spellEnd"/>
      <w:r>
        <w:t xml:space="preserve"> app</w:t>
      </w:r>
    </w:p>
    <w:p w14:paraId="3BAF0087" w14:textId="35D8D971" w:rsidR="00081CC4" w:rsidRDefault="00081CC4" w:rsidP="00081CC4">
      <w:pPr>
        <w:pStyle w:val="ListParagraph"/>
        <w:numPr>
          <w:ilvl w:val="0"/>
          <w:numId w:val="44"/>
        </w:numPr>
        <w:rPr>
          <w:rFonts w:hint="eastAsia"/>
        </w:rPr>
      </w:pPr>
      <w:r>
        <w:t>Click on the “Start Activity Two” button</w:t>
      </w:r>
    </w:p>
    <w:p w14:paraId="43B40885" w14:textId="5B1AA382" w:rsidR="00081CC4" w:rsidRDefault="00081CC4" w:rsidP="00081CC4">
      <w:pPr>
        <w:pStyle w:val="ListParagraph"/>
        <w:numPr>
          <w:ilvl w:val="0"/>
          <w:numId w:val="44"/>
        </w:numPr>
        <w:rPr>
          <w:rFonts w:hint="eastAsia"/>
        </w:rPr>
      </w:pPr>
      <w:r>
        <w:t xml:space="preserve">Click on the “Close Activity” button </w:t>
      </w:r>
    </w:p>
    <w:p w14:paraId="3BA3BEF3" w14:textId="27FF9BCD" w:rsidR="0010697A" w:rsidRDefault="0010697A" w:rsidP="0010697A">
      <w:pPr>
        <w:pStyle w:val="ListParagraph"/>
        <w:numPr>
          <w:ilvl w:val="0"/>
          <w:numId w:val="44"/>
        </w:numPr>
        <w:rPr>
          <w:rFonts w:hint="eastAsia"/>
        </w:rPr>
      </w:pPr>
      <w:r>
        <w:t>Record the lifecycle method invocation counts</w:t>
      </w:r>
    </w:p>
    <w:p w14:paraId="01BC9B70" w14:textId="77777777" w:rsidR="0010697A" w:rsidRPr="006C1623" w:rsidRDefault="0010697A" w:rsidP="002C108F">
      <w:pPr>
        <w:ind w:left="360"/>
        <w:rPr>
          <w:rFonts w:hint="eastAsia"/>
        </w:rPr>
      </w:pPr>
    </w:p>
    <w:p w14:paraId="6CB7A91C" w14:textId="77777777" w:rsidR="00081CC4" w:rsidRPr="006000CE" w:rsidRDefault="00081CC4" w:rsidP="00081CC4">
      <w:pPr>
        <w:pStyle w:val="Heading3"/>
      </w:pPr>
      <w:r>
        <w:rPr>
          <w:rFonts w:hint="eastAsia"/>
        </w:rPr>
        <w:t>Test6</w:t>
      </w:r>
      <w:r>
        <w:rPr>
          <w:rFonts w:hint="eastAsia"/>
        </w:rPr>
        <w:t>：</w:t>
      </w:r>
      <w:r>
        <w:rPr>
          <w:rFonts w:hint="eastAsia"/>
        </w:rPr>
        <w:t xml:space="preserve"> </w:t>
      </w:r>
      <w:proofErr w:type="spellStart"/>
      <w:r>
        <w:rPr>
          <w:rFonts w:hint="eastAsia"/>
        </w:rPr>
        <w:t>ReopenActivityTwoTest</w:t>
      </w:r>
      <w:proofErr w:type="spellEnd"/>
    </w:p>
    <w:p w14:paraId="5CDF8C5C" w14:textId="1408DEB1" w:rsidR="00081CC4" w:rsidRDefault="00081CC4" w:rsidP="00081CC4">
      <w:pPr>
        <w:pStyle w:val="ListParagraph"/>
        <w:numPr>
          <w:ilvl w:val="0"/>
          <w:numId w:val="45"/>
        </w:numPr>
        <w:rPr>
          <w:rFonts w:hint="eastAsia"/>
        </w:rPr>
      </w:pPr>
      <w:r>
        <w:t xml:space="preserve">Start the </w:t>
      </w:r>
      <w:proofErr w:type="spellStart"/>
      <w:r>
        <w:t>ActivityLab</w:t>
      </w:r>
      <w:proofErr w:type="spellEnd"/>
      <w:r>
        <w:t xml:space="preserve"> app</w:t>
      </w:r>
    </w:p>
    <w:p w14:paraId="07188290" w14:textId="3353F043" w:rsidR="00081CC4" w:rsidRDefault="00081CC4" w:rsidP="00081CC4">
      <w:pPr>
        <w:pStyle w:val="ListParagraph"/>
        <w:numPr>
          <w:ilvl w:val="0"/>
          <w:numId w:val="45"/>
        </w:numPr>
        <w:rPr>
          <w:rFonts w:hint="eastAsia"/>
        </w:rPr>
      </w:pPr>
      <w:r>
        <w:t>Click on the “Start Activity Two” button</w:t>
      </w:r>
    </w:p>
    <w:p w14:paraId="52557952" w14:textId="36350A84" w:rsidR="00081CC4" w:rsidRPr="00801B58" w:rsidRDefault="00081CC4" w:rsidP="00081CC4">
      <w:pPr>
        <w:pStyle w:val="ListParagraph"/>
        <w:numPr>
          <w:ilvl w:val="0"/>
          <w:numId w:val="45"/>
        </w:numPr>
        <w:rPr>
          <w:rFonts w:hint="eastAsia"/>
        </w:rPr>
      </w:pPr>
      <w:r>
        <w:t xml:space="preserve">Click on the “Close Activity” button </w:t>
      </w:r>
    </w:p>
    <w:p w14:paraId="341C22AB" w14:textId="2BE12B11" w:rsidR="00081CC4" w:rsidRDefault="00081CC4" w:rsidP="00081CC4">
      <w:pPr>
        <w:pStyle w:val="ListParagraph"/>
        <w:numPr>
          <w:ilvl w:val="0"/>
          <w:numId w:val="45"/>
        </w:numPr>
        <w:rPr>
          <w:rFonts w:hint="eastAsia"/>
        </w:rPr>
      </w:pPr>
      <w:r>
        <w:t>Click on the “Start Activity Two” button again</w:t>
      </w:r>
    </w:p>
    <w:p w14:paraId="45EDBDAD" w14:textId="783DFF18" w:rsidR="0010697A" w:rsidRDefault="0010697A" w:rsidP="0010697A">
      <w:pPr>
        <w:pStyle w:val="ListParagraph"/>
        <w:numPr>
          <w:ilvl w:val="0"/>
          <w:numId w:val="45"/>
        </w:numPr>
        <w:rPr>
          <w:rFonts w:hint="eastAsia"/>
        </w:rPr>
      </w:pPr>
      <w:r>
        <w:t>Record the lifecycle method invocation counts</w:t>
      </w:r>
    </w:p>
    <w:p w14:paraId="13E15104" w14:textId="77777777" w:rsidR="0010697A" w:rsidRDefault="0010697A" w:rsidP="002C108F">
      <w:pPr>
        <w:ind w:left="360"/>
        <w:rPr>
          <w:ins w:id="140" w:author="Microsoft Office User" w:date="2016-09-20T08:55:00Z"/>
        </w:rPr>
      </w:pPr>
    </w:p>
    <w:p w14:paraId="5085A3DC" w14:textId="31EC0D1C" w:rsidR="00FE2C9C" w:rsidRDefault="00FE2C9C">
      <w:pPr>
        <w:rPr>
          <w:ins w:id="141" w:author="Microsoft Office User" w:date="2016-09-20T08:56:00Z"/>
          <w:rFonts w:hint="eastAsia"/>
        </w:rPr>
      </w:pPr>
      <w:ins w:id="142" w:author="Microsoft Office User" w:date="2016-09-20T08:56:00Z">
        <w:r>
          <w:rPr>
            <w:rFonts w:hint="eastAsia"/>
          </w:rPr>
          <w:br w:type="page"/>
        </w:r>
      </w:ins>
    </w:p>
    <w:p w14:paraId="47BFAB03" w14:textId="1F1062A4" w:rsidR="00FE2C9C" w:rsidDel="00FE2C9C" w:rsidRDefault="00FE2C9C" w:rsidP="002C108F">
      <w:pPr>
        <w:ind w:left="360"/>
        <w:rPr>
          <w:del w:id="143" w:author="Microsoft Office User" w:date="2016-09-20T08:56:00Z"/>
        </w:rPr>
      </w:pPr>
    </w:p>
    <w:p w14:paraId="33213621" w14:textId="4B3D6058" w:rsidR="00C26403" w:rsidDel="00853070" w:rsidRDefault="00C26403" w:rsidP="0067723E">
      <w:pPr>
        <w:rPr>
          <w:del w:id="144" w:author="Microsoft Office User" w:date="2016-09-20T08:52:00Z"/>
          <w:rFonts w:hint="eastAsia"/>
        </w:rPr>
      </w:pPr>
    </w:p>
    <w:p w14:paraId="52370AA3" w14:textId="314550E6" w:rsidR="00BB2125" w:rsidDel="00853070" w:rsidRDefault="00BB2125" w:rsidP="0067723E">
      <w:pPr>
        <w:rPr>
          <w:del w:id="145" w:author="Microsoft Office User" w:date="2016-09-20T08:52:00Z"/>
          <w:rFonts w:hint="eastAsia"/>
        </w:rPr>
      </w:pPr>
    </w:p>
    <w:p w14:paraId="20EC0019" w14:textId="6D675C1A" w:rsidR="00514C29" w:rsidRDefault="00853070" w:rsidP="00853070">
      <w:pPr>
        <w:pStyle w:val="Heading1"/>
        <w:rPr>
          <w:ins w:id="146" w:author="Microsoft Office User" w:date="2016-09-20T08:52:00Z"/>
        </w:rPr>
        <w:pPrChange w:id="147" w:author="Microsoft Office User" w:date="2016-09-20T08:52:00Z">
          <w:pPr/>
        </w:pPrChange>
      </w:pPr>
      <w:ins w:id="148" w:author="Microsoft Office User" w:date="2016-09-20T08:52:00Z">
        <w:r>
          <w:t>Challenge Activities</w:t>
        </w:r>
      </w:ins>
    </w:p>
    <w:p w14:paraId="0CA5F32D" w14:textId="77777777" w:rsidR="00853070" w:rsidRDefault="00853070" w:rsidP="00853070">
      <w:pPr>
        <w:rPr>
          <w:ins w:id="149" w:author="Microsoft Office User" w:date="2016-09-20T08:52:00Z"/>
        </w:rPr>
        <w:pPrChange w:id="150" w:author="Microsoft Office User" w:date="2016-09-20T08:52:00Z">
          <w:pPr/>
        </w:pPrChange>
      </w:pPr>
    </w:p>
    <w:p w14:paraId="66970854" w14:textId="5E457D85" w:rsidR="00FE2C9C" w:rsidRDefault="00FE2C9C" w:rsidP="00FE2C9C">
      <w:pPr>
        <w:pStyle w:val="Body"/>
        <w:rPr>
          <w:ins w:id="151" w:author="Microsoft Office User" w:date="2016-09-20T08:54:00Z"/>
          <w:b/>
          <w:bCs/>
          <w:sz w:val="26"/>
          <w:szCs w:val="26"/>
        </w:rPr>
      </w:pPr>
      <w:ins w:id="152" w:author="Microsoft Office User" w:date="2016-09-20T08:54:00Z">
        <w:r>
          <w:rPr>
            <w:b/>
            <w:bCs/>
            <w:sz w:val="26"/>
            <w:szCs w:val="26"/>
          </w:rPr>
          <w:t>Activity Lab - Starting an Activity for a Result</w:t>
        </w:r>
      </w:ins>
    </w:p>
    <w:p w14:paraId="4B27768D" w14:textId="77777777" w:rsidR="00FE2C9C" w:rsidRDefault="00FE2C9C" w:rsidP="00FE2C9C">
      <w:pPr>
        <w:pStyle w:val="Body"/>
        <w:rPr>
          <w:ins w:id="153" w:author="Microsoft Office User" w:date="2016-09-20T08:54:00Z"/>
        </w:rPr>
      </w:pPr>
    </w:p>
    <w:p w14:paraId="43FBD89D" w14:textId="6D96E2BF" w:rsidR="00FE2C9C" w:rsidRPr="00FE2C9C" w:rsidRDefault="00FE2C9C" w:rsidP="00FE2C9C">
      <w:pPr>
        <w:rPr>
          <w:ins w:id="154" w:author="Microsoft Office User" w:date="2016-09-20T08:56:00Z"/>
          <w:u w:val="single"/>
          <w:rPrChange w:id="155" w:author="Microsoft Office User" w:date="2016-09-20T08:56:00Z">
            <w:rPr>
              <w:ins w:id="156" w:author="Microsoft Office User" w:date="2016-09-20T08:56:00Z"/>
            </w:rPr>
          </w:rPrChange>
        </w:rPr>
        <w:pPrChange w:id="157" w:author="Microsoft Office User" w:date="2016-09-20T08:55:00Z">
          <w:pPr>
            <w:pStyle w:val="Body"/>
          </w:pPr>
        </w:pPrChange>
      </w:pPr>
      <w:ins w:id="158" w:author="Microsoft Office User" w:date="2016-09-20T08:54:00Z">
        <w:r w:rsidRPr="00FE2C9C">
          <w:rPr>
            <w:u w:val="single"/>
            <w:rPrChange w:id="159" w:author="Microsoft Office User" w:date="2016-09-20T08:56:00Z">
              <w:rPr/>
            </w:rPrChange>
          </w:rPr>
          <w:t>Before you begin</w:t>
        </w:r>
        <w:r w:rsidRPr="00FE2C9C">
          <w:rPr>
            <w:u w:val="single"/>
            <w:rPrChange w:id="160" w:author="Microsoft Office User" w:date="2016-09-20T08:56:00Z">
              <w:rPr/>
            </w:rPrChange>
          </w:rPr>
          <w:t>:</w:t>
        </w:r>
      </w:ins>
    </w:p>
    <w:p w14:paraId="52A4EB2B" w14:textId="77777777" w:rsidR="00FE2C9C" w:rsidRDefault="00FE2C9C" w:rsidP="00FE2C9C">
      <w:pPr>
        <w:rPr>
          <w:ins w:id="161" w:author="Microsoft Office User" w:date="2016-09-20T08:54:00Z"/>
        </w:rPr>
        <w:pPrChange w:id="162" w:author="Microsoft Office User" w:date="2016-09-20T08:55:00Z">
          <w:pPr>
            <w:pStyle w:val="Body"/>
          </w:pPr>
        </w:pPrChange>
      </w:pPr>
    </w:p>
    <w:p w14:paraId="2FB1CD43" w14:textId="77777777" w:rsidR="00FE2C9C" w:rsidRDefault="00FE2C9C" w:rsidP="00FE2C9C">
      <w:pPr>
        <w:rPr>
          <w:ins w:id="163" w:author="Microsoft Office User" w:date="2016-09-20T08:54:00Z"/>
        </w:rPr>
        <w:pPrChange w:id="164" w:author="Microsoft Office User" w:date="2016-09-20T08:55:00Z">
          <w:pPr>
            <w:pStyle w:val="Body"/>
          </w:pPr>
        </w:pPrChange>
      </w:pPr>
      <w:ins w:id="165" w:author="Microsoft Office User" w:date="2016-09-20T08:54:00Z">
        <w:r>
          <w:t xml:space="preserve">This problem will require you to change the Activity lab you’ve just completed, so please make sure you do not overwrite any code that is needed for the graded submission. To ensure this, we recommend copying and pasting the Lab2_ActivityLab directory you’ve been working in and renaming it Lab2_ActivityLab_Challenge. You can then import the new directory into Android Studio as usual and safely work from there. </w:t>
        </w:r>
      </w:ins>
    </w:p>
    <w:p w14:paraId="531C4F17" w14:textId="77777777" w:rsidR="00FE2C9C" w:rsidRDefault="00FE2C9C" w:rsidP="00FE2C9C">
      <w:pPr>
        <w:rPr>
          <w:ins w:id="166" w:author="Microsoft Office User" w:date="2016-09-20T08:54:00Z"/>
        </w:rPr>
        <w:pPrChange w:id="167" w:author="Microsoft Office User" w:date="2016-09-20T08:55:00Z">
          <w:pPr>
            <w:pStyle w:val="Body"/>
          </w:pPr>
        </w:pPrChange>
      </w:pPr>
    </w:p>
    <w:p w14:paraId="001317B3" w14:textId="77777777" w:rsidR="00FE2C9C" w:rsidRDefault="00FE2C9C" w:rsidP="00FE2C9C">
      <w:pPr>
        <w:rPr>
          <w:ins w:id="168" w:author="Microsoft Office User" w:date="2016-09-20T08:54:00Z"/>
        </w:rPr>
        <w:pPrChange w:id="169" w:author="Microsoft Office User" w:date="2016-09-20T08:55:00Z">
          <w:pPr>
            <w:pStyle w:val="Body"/>
          </w:pPr>
        </w:pPrChange>
      </w:pPr>
      <w:ins w:id="170" w:author="Microsoft Office User" w:date="2016-09-20T08:54:00Z">
        <w:r>
          <w:t xml:space="preserve">Problem Description: </w:t>
        </w:r>
      </w:ins>
    </w:p>
    <w:p w14:paraId="1BDEB64D" w14:textId="77777777" w:rsidR="00FE2C9C" w:rsidRDefault="00FE2C9C" w:rsidP="00FE2C9C">
      <w:pPr>
        <w:rPr>
          <w:ins w:id="171" w:author="Microsoft Office User" w:date="2016-09-20T08:56:00Z"/>
        </w:rPr>
        <w:pPrChange w:id="172" w:author="Microsoft Office User" w:date="2016-09-20T08:55:00Z">
          <w:pPr>
            <w:pStyle w:val="Body"/>
          </w:pPr>
        </w:pPrChange>
      </w:pPr>
    </w:p>
    <w:p w14:paraId="7780E88B" w14:textId="77777777" w:rsidR="00FE2C9C" w:rsidRDefault="00FE2C9C" w:rsidP="00FE2C9C">
      <w:pPr>
        <w:rPr>
          <w:ins w:id="173" w:author="Microsoft Office User" w:date="2016-09-20T08:54:00Z"/>
        </w:rPr>
        <w:pPrChange w:id="174" w:author="Microsoft Office User" w:date="2016-09-20T08:55:00Z">
          <w:pPr>
            <w:pStyle w:val="Body"/>
          </w:pPr>
        </w:pPrChange>
      </w:pPr>
      <w:ins w:id="175" w:author="Microsoft Office User" w:date="2016-09-20T08:54:00Z">
        <w:r>
          <w:t xml:space="preserve">In the Activity lab, you implemented an app that displays the number of times an Activity’s lifecycle methods have been called. Your goal in this challenge problem is to alter that app so it displays the cumulative number of times the method has been called during the entire run of the application. For example, your app currently behaves </w:t>
        </w:r>
        <w:proofErr w:type="spellStart"/>
        <w:r>
          <w:t>likes</w:t>
        </w:r>
        <w:proofErr w:type="spellEnd"/>
        <w:r>
          <w:t xml:space="preserve"> this: </w:t>
        </w:r>
      </w:ins>
    </w:p>
    <w:p w14:paraId="27661762" w14:textId="77777777" w:rsidR="00FE2C9C" w:rsidRDefault="00FE2C9C" w:rsidP="00FE2C9C">
      <w:pPr>
        <w:pStyle w:val="Body"/>
        <w:rPr>
          <w:ins w:id="176" w:author="Microsoft Office User" w:date="2016-09-20T08:54:00Z"/>
        </w:rPr>
      </w:pPr>
    </w:p>
    <w:p w14:paraId="129BC7AC" w14:textId="77777777" w:rsidR="00FE2C9C" w:rsidRDefault="00FE2C9C" w:rsidP="00FE2C9C">
      <w:pPr>
        <w:pStyle w:val="Body"/>
        <w:rPr>
          <w:ins w:id="177" w:author="Microsoft Office User" w:date="2016-09-20T08:54:00Z"/>
        </w:rPr>
      </w:pPr>
      <w:ins w:id="178" w:author="Microsoft Office User" w:date="2016-09-20T08:54:00Z">
        <w:r>
          <w:t>1</w:t>
        </w:r>
        <w:r w:rsidRPr="00FE2C9C">
          <w:rPr>
            <w:rFonts w:ascii="Liberation Serif" w:eastAsia="SimSun" w:hAnsi="Liberation Serif" w:cs="Lohit Hindi"/>
            <w:color w:val="auto"/>
            <w:kern w:val="3"/>
            <w:sz w:val="24"/>
            <w:szCs w:val="24"/>
            <w:bdr w:val="none" w:sz="0" w:space="0" w:color="auto"/>
            <w:lang w:eastAsia="zh-CN" w:bidi="hi-IN"/>
            <w:rPrChange w:id="179" w:author="Microsoft Office User" w:date="2016-09-20T08:59:00Z">
              <w:rPr/>
            </w:rPrChange>
          </w:rPr>
          <w:t xml:space="preserve">. </w:t>
        </w:r>
        <w:r w:rsidRPr="00FE2C9C">
          <w:rPr>
            <w:rFonts w:ascii="Liberation Serif" w:eastAsia="SimSun" w:hAnsi="Liberation Serif" w:cs="Lohit Hindi"/>
            <w:color w:val="auto"/>
            <w:kern w:val="3"/>
            <w:sz w:val="24"/>
            <w:szCs w:val="24"/>
            <w:bdr w:val="none" w:sz="0" w:space="0" w:color="auto"/>
            <w:lang w:eastAsia="zh-CN" w:bidi="hi-IN"/>
            <w:rPrChange w:id="180" w:author="Microsoft Office User" w:date="2016-09-20T08:58:00Z">
              <w:rPr/>
            </w:rPrChange>
          </w:rPr>
          <w:t>Launch the application.</w:t>
        </w:r>
        <w:r>
          <w:rPr>
            <w:noProof/>
          </w:rPr>
          <w:drawing>
            <wp:anchor distT="152400" distB="152400" distL="152400" distR="152400" simplePos="0" relativeHeight="251664384" behindDoc="0" locked="0" layoutInCell="1" allowOverlap="1" wp14:anchorId="26C51776" wp14:editId="670E3FF1">
              <wp:simplePos x="0" y="0"/>
              <wp:positionH relativeFrom="margin">
                <wp:posOffset>1775221</wp:posOffset>
              </wp:positionH>
              <wp:positionV relativeFrom="line">
                <wp:posOffset>303027</wp:posOffset>
              </wp:positionV>
              <wp:extent cx="2380372" cy="1896986"/>
              <wp:effectExtent l="25400" t="25400" r="33020" b="33655"/>
              <wp:wrapSquare wrapText="bothSides" distT="152400" distB="152400" distL="152400" distR="15240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device-2016-09-16-170826.png"/>
                      <pic:cNvPicPr>
                        <a:picLocks noChangeAspect="1"/>
                      </pic:cNvPicPr>
                    </pic:nvPicPr>
                    <pic:blipFill>
                      <a:blip r:embed="rId12">
                        <a:extLst/>
                      </a:blip>
                      <a:srcRect t="3412" r="35342" b="67603"/>
                      <a:stretch>
                        <a:fillRect/>
                      </a:stretch>
                    </pic:blipFill>
                    <pic:spPr>
                      <a:xfrm>
                        <a:off x="0" y="0"/>
                        <a:ext cx="2380372" cy="1896986"/>
                      </a:xfrm>
                      <a:prstGeom prst="rect">
                        <a:avLst/>
                      </a:prstGeom>
                      <a:ln w="12700" cap="flat">
                        <a:solidFill>
                          <a:schemeClr val="tx1"/>
                        </a:solidFill>
                        <a:miter lim="400000"/>
                      </a:ln>
                      <a:effectLst/>
                    </pic:spPr>
                  </pic:pic>
                </a:graphicData>
              </a:graphic>
            </wp:anchor>
          </w:drawing>
        </w:r>
      </w:ins>
    </w:p>
    <w:p w14:paraId="7D47C661" w14:textId="77777777" w:rsidR="00FE2C9C" w:rsidRDefault="00FE2C9C" w:rsidP="00FE2C9C">
      <w:pPr>
        <w:pStyle w:val="Body"/>
        <w:rPr>
          <w:ins w:id="181" w:author="Microsoft Office User" w:date="2016-09-20T08:54:00Z"/>
        </w:rPr>
      </w:pPr>
    </w:p>
    <w:p w14:paraId="45928095" w14:textId="77777777" w:rsidR="00FE2C9C" w:rsidRDefault="00FE2C9C" w:rsidP="00FE2C9C">
      <w:pPr>
        <w:pStyle w:val="Body"/>
        <w:rPr>
          <w:ins w:id="182" w:author="Microsoft Office User" w:date="2016-09-20T08:54:00Z"/>
        </w:rPr>
      </w:pPr>
    </w:p>
    <w:p w14:paraId="205BAC06" w14:textId="77777777" w:rsidR="00FE2C9C" w:rsidRDefault="00FE2C9C" w:rsidP="00FE2C9C">
      <w:pPr>
        <w:pStyle w:val="Body"/>
        <w:rPr>
          <w:ins w:id="183" w:author="Microsoft Office User" w:date="2016-09-20T08:54:00Z"/>
        </w:rPr>
      </w:pPr>
    </w:p>
    <w:p w14:paraId="77E31820" w14:textId="77777777" w:rsidR="00FE2C9C" w:rsidRDefault="00FE2C9C" w:rsidP="00FE2C9C">
      <w:pPr>
        <w:pStyle w:val="Body"/>
        <w:rPr>
          <w:ins w:id="184" w:author="Microsoft Office User" w:date="2016-09-20T08:54:00Z"/>
        </w:rPr>
      </w:pPr>
    </w:p>
    <w:p w14:paraId="5E217B6F" w14:textId="77777777" w:rsidR="00FE2C9C" w:rsidRDefault="00FE2C9C" w:rsidP="00FE2C9C">
      <w:pPr>
        <w:pStyle w:val="Body"/>
        <w:rPr>
          <w:ins w:id="185" w:author="Microsoft Office User" w:date="2016-09-20T08:54:00Z"/>
        </w:rPr>
      </w:pPr>
    </w:p>
    <w:p w14:paraId="45893C3F" w14:textId="77777777" w:rsidR="00FE2C9C" w:rsidRDefault="00FE2C9C" w:rsidP="00FE2C9C">
      <w:pPr>
        <w:pStyle w:val="Body"/>
        <w:rPr>
          <w:ins w:id="186" w:author="Microsoft Office User" w:date="2016-09-20T08:54:00Z"/>
        </w:rPr>
      </w:pPr>
    </w:p>
    <w:p w14:paraId="3CD91E72" w14:textId="77777777" w:rsidR="00FE2C9C" w:rsidRDefault="00FE2C9C" w:rsidP="00FE2C9C">
      <w:pPr>
        <w:pStyle w:val="Body"/>
        <w:rPr>
          <w:ins w:id="187" w:author="Microsoft Office User" w:date="2016-09-20T08:54:00Z"/>
        </w:rPr>
      </w:pPr>
    </w:p>
    <w:p w14:paraId="7071C1EB" w14:textId="77777777" w:rsidR="00FE2C9C" w:rsidRDefault="00FE2C9C" w:rsidP="00FE2C9C">
      <w:pPr>
        <w:pStyle w:val="Body"/>
        <w:rPr>
          <w:ins w:id="188" w:author="Microsoft Office User" w:date="2016-09-20T08:54:00Z"/>
        </w:rPr>
      </w:pPr>
    </w:p>
    <w:p w14:paraId="572951A6" w14:textId="77777777" w:rsidR="00FE2C9C" w:rsidRDefault="00FE2C9C" w:rsidP="00FE2C9C">
      <w:pPr>
        <w:pStyle w:val="Body"/>
        <w:rPr>
          <w:ins w:id="189" w:author="Microsoft Office User" w:date="2016-09-20T08:54:00Z"/>
        </w:rPr>
      </w:pPr>
    </w:p>
    <w:p w14:paraId="672E421E" w14:textId="77777777" w:rsidR="00FE2C9C" w:rsidRDefault="00FE2C9C" w:rsidP="00FE2C9C">
      <w:pPr>
        <w:pStyle w:val="Body"/>
        <w:rPr>
          <w:ins w:id="190" w:author="Microsoft Office User" w:date="2016-09-20T08:54:00Z"/>
        </w:rPr>
      </w:pPr>
    </w:p>
    <w:p w14:paraId="74AB598E" w14:textId="77777777" w:rsidR="00FE2C9C" w:rsidRDefault="00FE2C9C" w:rsidP="00FE2C9C">
      <w:pPr>
        <w:pStyle w:val="Body"/>
        <w:rPr>
          <w:ins w:id="191" w:author="Microsoft Office User" w:date="2016-09-20T08:54:00Z"/>
        </w:rPr>
      </w:pPr>
    </w:p>
    <w:p w14:paraId="6C978290" w14:textId="77777777" w:rsidR="00FE2C9C" w:rsidRDefault="00FE2C9C" w:rsidP="00FE2C9C">
      <w:pPr>
        <w:pStyle w:val="Body"/>
        <w:rPr>
          <w:ins w:id="192" w:author="Microsoft Office User" w:date="2016-09-20T08:54:00Z"/>
        </w:rPr>
      </w:pPr>
    </w:p>
    <w:p w14:paraId="0B78B066" w14:textId="77777777" w:rsidR="00FE2C9C" w:rsidRDefault="00FE2C9C" w:rsidP="00FE2C9C">
      <w:pPr>
        <w:pStyle w:val="Body"/>
        <w:rPr>
          <w:ins w:id="193" w:author="Microsoft Office User" w:date="2016-09-20T08:54:00Z"/>
        </w:rPr>
      </w:pPr>
    </w:p>
    <w:p w14:paraId="3013E3B1" w14:textId="77777777" w:rsidR="00FE2C9C" w:rsidRDefault="00FE2C9C" w:rsidP="00FE2C9C">
      <w:pPr>
        <w:pStyle w:val="Body"/>
        <w:rPr>
          <w:ins w:id="194" w:author="Microsoft Office User" w:date="2016-09-20T08:54:00Z"/>
        </w:rPr>
      </w:pPr>
    </w:p>
    <w:p w14:paraId="0612BE58" w14:textId="77777777" w:rsidR="00FE2C9C" w:rsidRDefault="00FE2C9C" w:rsidP="00FE2C9C">
      <w:pPr>
        <w:pStyle w:val="Body"/>
        <w:rPr>
          <w:ins w:id="195" w:author="Microsoft Office User" w:date="2016-09-20T08:54:00Z"/>
        </w:rPr>
      </w:pPr>
    </w:p>
    <w:p w14:paraId="181CDC8F" w14:textId="77777777" w:rsidR="00FE2C9C" w:rsidRDefault="00FE2C9C" w:rsidP="00FE2C9C">
      <w:pPr>
        <w:pStyle w:val="Body"/>
        <w:rPr>
          <w:ins w:id="196" w:author="Microsoft Office User" w:date="2016-09-20T08:54:00Z"/>
        </w:rPr>
      </w:pPr>
    </w:p>
    <w:p w14:paraId="26462255" w14:textId="77777777" w:rsidR="00FE2C9C" w:rsidRDefault="00FE2C9C" w:rsidP="00FE2C9C">
      <w:pPr>
        <w:pStyle w:val="Body"/>
        <w:rPr>
          <w:ins w:id="197" w:author="Microsoft Office User" w:date="2016-09-20T08:54:00Z"/>
        </w:rPr>
      </w:pPr>
      <w:ins w:id="198" w:author="Microsoft Office User" w:date="2016-09-20T08:54:00Z">
        <w:r>
          <w:t xml:space="preserve">2. </w:t>
        </w:r>
        <w:r w:rsidRPr="00FE2C9C">
          <w:rPr>
            <w:rFonts w:ascii="Liberation Serif" w:eastAsia="SimSun" w:hAnsi="Liberation Serif" w:cs="Lohit Hindi"/>
            <w:color w:val="auto"/>
            <w:kern w:val="3"/>
            <w:sz w:val="24"/>
            <w:szCs w:val="24"/>
            <w:bdr w:val="none" w:sz="0" w:space="0" w:color="auto"/>
            <w:lang w:eastAsia="zh-CN" w:bidi="hi-IN"/>
            <w:rPrChange w:id="199" w:author="Microsoft Office User" w:date="2016-09-20T08:59:00Z">
              <w:rPr>
                <w:lang w:val="de-DE"/>
              </w:rPr>
            </w:rPrChange>
          </w:rPr>
          <w:t>Click “Start Activity Two”.</w:t>
        </w:r>
      </w:ins>
    </w:p>
    <w:p w14:paraId="6B9FDC2F" w14:textId="77777777" w:rsidR="00FE2C9C" w:rsidRDefault="00FE2C9C" w:rsidP="00FE2C9C">
      <w:pPr>
        <w:pStyle w:val="Body"/>
        <w:rPr>
          <w:ins w:id="200" w:author="Microsoft Office User" w:date="2016-09-20T08:54:00Z"/>
        </w:rPr>
      </w:pPr>
      <w:ins w:id="201" w:author="Microsoft Office User" w:date="2016-09-20T08:54:00Z">
        <w:r>
          <w:rPr>
            <w:noProof/>
          </w:rPr>
          <w:drawing>
            <wp:anchor distT="152400" distB="152400" distL="152400" distR="152400" simplePos="0" relativeHeight="251665408" behindDoc="0" locked="0" layoutInCell="1" allowOverlap="1" wp14:anchorId="162CCAD4" wp14:editId="30FFB777">
              <wp:simplePos x="0" y="0"/>
              <wp:positionH relativeFrom="margin">
                <wp:posOffset>1775221</wp:posOffset>
              </wp:positionH>
              <wp:positionV relativeFrom="line">
                <wp:posOffset>299216</wp:posOffset>
              </wp:positionV>
              <wp:extent cx="2380653" cy="1910172"/>
              <wp:effectExtent l="25400" t="25400" r="32385" b="20320"/>
              <wp:wrapThrough wrapText="bothSides" distL="152400" distR="152400">
                <wp:wrapPolygon edited="1">
                  <wp:start x="0" y="0"/>
                  <wp:lineTo x="0" y="21600"/>
                  <wp:lineTo x="21598" y="21600"/>
                  <wp:lineTo x="21598" y="0"/>
                  <wp:lineTo x="0" y="0"/>
                </wp:wrapPolygon>
              </wp:wrapThrough>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previous_activityTwo.png"/>
                      <pic:cNvPicPr>
                        <a:picLocks noChangeAspect="1"/>
                      </pic:cNvPicPr>
                    </pic:nvPicPr>
                    <pic:blipFill>
                      <a:blip r:embed="rId13">
                        <a:extLst/>
                      </a:blip>
                      <a:srcRect t="3159" r="36888" b="68356"/>
                      <a:stretch>
                        <a:fillRect/>
                      </a:stretch>
                    </pic:blipFill>
                    <pic:spPr>
                      <a:xfrm>
                        <a:off x="0" y="0"/>
                        <a:ext cx="2380653" cy="1910172"/>
                      </a:xfrm>
                      <a:prstGeom prst="rect">
                        <a:avLst/>
                      </a:prstGeom>
                      <a:ln w="12700" cap="flat">
                        <a:solidFill>
                          <a:schemeClr val="tx1"/>
                        </a:solidFill>
                        <a:miter lim="400000"/>
                      </a:ln>
                      <a:effectLst/>
                    </pic:spPr>
                  </pic:pic>
                </a:graphicData>
              </a:graphic>
            </wp:anchor>
          </w:drawing>
        </w:r>
      </w:ins>
    </w:p>
    <w:p w14:paraId="6ECEF7F3" w14:textId="77777777" w:rsidR="00FE2C9C" w:rsidRDefault="00FE2C9C" w:rsidP="00FE2C9C">
      <w:pPr>
        <w:pStyle w:val="Body"/>
        <w:rPr>
          <w:ins w:id="202" w:author="Microsoft Office User" w:date="2016-09-20T08:54:00Z"/>
        </w:rPr>
      </w:pPr>
    </w:p>
    <w:p w14:paraId="150B0F4E" w14:textId="77777777" w:rsidR="00FE2C9C" w:rsidRDefault="00FE2C9C" w:rsidP="00FE2C9C">
      <w:pPr>
        <w:pStyle w:val="Body"/>
        <w:rPr>
          <w:ins w:id="203" w:author="Microsoft Office User" w:date="2016-09-20T08:54:00Z"/>
        </w:rPr>
      </w:pPr>
    </w:p>
    <w:p w14:paraId="6456D7B5" w14:textId="77777777" w:rsidR="00FE2C9C" w:rsidRDefault="00FE2C9C" w:rsidP="00FE2C9C">
      <w:pPr>
        <w:pStyle w:val="Body"/>
        <w:rPr>
          <w:ins w:id="204" w:author="Microsoft Office User" w:date="2016-09-20T08:54:00Z"/>
        </w:rPr>
      </w:pPr>
    </w:p>
    <w:p w14:paraId="729E39AE" w14:textId="77777777" w:rsidR="00FE2C9C" w:rsidRDefault="00FE2C9C" w:rsidP="00FE2C9C">
      <w:pPr>
        <w:pStyle w:val="Body"/>
        <w:rPr>
          <w:ins w:id="205" w:author="Microsoft Office User" w:date="2016-09-20T08:54:00Z"/>
        </w:rPr>
      </w:pPr>
    </w:p>
    <w:p w14:paraId="3B17BCE0" w14:textId="77777777" w:rsidR="00FE2C9C" w:rsidRDefault="00FE2C9C" w:rsidP="00FE2C9C">
      <w:pPr>
        <w:pStyle w:val="Body"/>
        <w:rPr>
          <w:ins w:id="206" w:author="Microsoft Office User" w:date="2016-09-20T08:54:00Z"/>
        </w:rPr>
      </w:pPr>
    </w:p>
    <w:p w14:paraId="18B5B02C" w14:textId="77777777" w:rsidR="00FE2C9C" w:rsidRDefault="00FE2C9C" w:rsidP="00FE2C9C">
      <w:pPr>
        <w:pStyle w:val="Body"/>
        <w:rPr>
          <w:ins w:id="207" w:author="Microsoft Office User" w:date="2016-09-20T08:54:00Z"/>
        </w:rPr>
      </w:pPr>
    </w:p>
    <w:p w14:paraId="0D3456D0" w14:textId="77777777" w:rsidR="00FE2C9C" w:rsidRDefault="00FE2C9C" w:rsidP="00FE2C9C">
      <w:pPr>
        <w:pStyle w:val="Body"/>
        <w:rPr>
          <w:ins w:id="208" w:author="Microsoft Office User" w:date="2016-09-20T08:54:00Z"/>
        </w:rPr>
      </w:pPr>
    </w:p>
    <w:p w14:paraId="2BF32056" w14:textId="77777777" w:rsidR="00FE2C9C" w:rsidRDefault="00FE2C9C" w:rsidP="00FE2C9C">
      <w:pPr>
        <w:pStyle w:val="Body"/>
        <w:rPr>
          <w:ins w:id="209" w:author="Microsoft Office User" w:date="2016-09-20T08:54:00Z"/>
        </w:rPr>
      </w:pPr>
    </w:p>
    <w:p w14:paraId="292C549E" w14:textId="77777777" w:rsidR="00FE2C9C" w:rsidRDefault="00FE2C9C" w:rsidP="00FE2C9C">
      <w:pPr>
        <w:pStyle w:val="Body"/>
        <w:rPr>
          <w:ins w:id="210" w:author="Microsoft Office User" w:date="2016-09-20T08:54:00Z"/>
        </w:rPr>
      </w:pPr>
    </w:p>
    <w:p w14:paraId="24B6EEEB" w14:textId="77777777" w:rsidR="00FE2C9C" w:rsidRDefault="00FE2C9C" w:rsidP="00FE2C9C">
      <w:pPr>
        <w:pStyle w:val="Body"/>
        <w:rPr>
          <w:ins w:id="211" w:author="Microsoft Office User" w:date="2016-09-20T08:54:00Z"/>
        </w:rPr>
      </w:pPr>
    </w:p>
    <w:p w14:paraId="18F865B8" w14:textId="77777777" w:rsidR="00FE2C9C" w:rsidRDefault="00FE2C9C" w:rsidP="00FE2C9C">
      <w:pPr>
        <w:pStyle w:val="Body"/>
        <w:rPr>
          <w:ins w:id="212" w:author="Microsoft Office User" w:date="2016-09-20T08:54:00Z"/>
        </w:rPr>
      </w:pPr>
    </w:p>
    <w:p w14:paraId="0C630E1A" w14:textId="77777777" w:rsidR="00FE2C9C" w:rsidRDefault="00FE2C9C" w:rsidP="00FE2C9C">
      <w:pPr>
        <w:pStyle w:val="Body"/>
        <w:rPr>
          <w:ins w:id="213" w:author="Microsoft Office User" w:date="2016-09-20T08:54:00Z"/>
        </w:rPr>
      </w:pPr>
    </w:p>
    <w:p w14:paraId="4F20AF25" w14:textId="77777777" w:rsidR="00FE2C9C" w:rsidRDefault="00FE2C9C" w:rsidP="00FE2C9C">
      <w:pPr>
        <w:pStyle w:val="Body"/>
        <w:rPr>
          <w:ins w:id="214" w:author="Microsoft Office User" w:date="2016-09-20T08:54:00Z"/>
        </w:rPr>
      </w:pPr>
    </w:p>
    <w:p w14:paraId="33EC0505" w14:textId="77777777" w:rsidR="00FE2C9C" w:rsidRDefault="00FE2C9C" w:rsidP="00FE2C9C">
      <w:pPr>
        <w:pStyle w:val="Body"/>
        <w:rPr>
          <w:ins w:id="215" w:author="Microsoft Office User" w:date="2016-09-20T08:54:00Z"/>
        </w:rPr>
      </w:pPr>
    </w:p>
    <w:p w14:paraId="00895DD9" w14:textId="77777777" w:rsidR="00FE2C9C" w:rsidRDefault="00FE2C9C" w:rsidP="00FE2C9C">
      <w:pPr>
        <w:pStyle w:val="Body"/>
        <w:rPr>
          <w:ins w:id="216" w:author="Microsoft Office User" w:date="2016-09-20T08:54:00Z"/>
        </w:rPr>
      </w:pPr>
    </w:p>
    <w:p w14:paraId="30E1F6D2" w14:textId="77777777" w:rsidR="00FE2C9C" w:rsidRDefault="00FE2C9C" w:rsidP="00FE2C9C">
      <w:pPr>
        <w:pStyle w:val="Body"/>
        <w:rPr>
          <w:ins w:id="217" w:author="Microsoft Office User" w:date="2016-09-20T08:54:00Z"/>
        </w:rPr>
      </w:pPr>
      <w:ins w:id="218" w:author="Microsoft Office User" w:date="2016-09-20T08:54:00Z">
        <w:r>
          <w:t xml:space="preserve">3. </w:t>
        </w:r>
        <w:r>
          <w:rPr>
            <w:lang w:val="de-DE"/>
          </w:rPr>
          <w:t xml:space="preserve">Click </w:t>
        </w:r>
        <w:r>
          <w:t>“Close Activity”.</w:t>
        </w:r>
        <w:r>
          <w:rPr>
            <w:noProof/>
          </w:rPr>
          <w:drawing>
            <wp:anchor distT="152400" distB="152400" distL="152400" distR="152400" simplePos="0" relativeHeight="251666432" behindDoc="0" locked="0" layoutInCell="1" allowOverlap="1" wp14:anchorId="479FC033" wp14:editId="19209A0C">
              <wp:simplePos x="0" y="0"/>
              <wp:positionH relativeFrom="margin">
                <wp:posOffset>1773435</wp:posOffset>
              </wp:positionH>
              <wp:positionV relativeFrom="line">
                <wp:posOffset>137789</wp:posOffset>
              </wp:positionV>
              <wp:extent cx="2383966" cy="1784414"/>
              <wp:effectExtent l="25400" t="25400" r="29210" b="19050"/>
              <wp:wrapThrough wrapText="bothSides" distL="152400" distR="152400">
                <wp:wrapPolygon edited="1">
                  <wp:start x="0" y="0"/>
                  <wp:lineTo x="0" y="21599"/>
                  <wp:lineTo x="21601" y="21599"/>
                  <wp:lineTo x="21601" y="0"/>
                  <wp:lineTo x="0" y="0"/>
                </wp:wrapPolygon>
              </wp:wrapThrough>
              <wp:docPr id="1073741827" name="officeArt object"/>
              <wp:cNvGraphicFramePr/>
              <a:graphic xmlns:a="http://schemas.openxmlformats.org/drawingml/2006/main">
                <a:graphicData uri="http://schemas.openxmlformats.org/drawingml/2006/picture">
                  <pic:pic xmlns:pic="http://schemas.openxmlformats.org/drawingml/2006/picture">
                    <pic:nvPicPr>
                      <pic:cNvPr id="1073741827" name="prev_activityOne_2.png"/>
                      <pic:cNvPicPr>
                        <a:picLocks/>
                      </pic:cNvPicPr>
                    </pic:nvPicPr>
                    <pic:blipFill>
                      <a:blip r:embed="rId14">
                        <a:extLst/>
                      </a:blip>
                      <a:srcRect t="3478" r="35248" b="69248"/>
                      <a:stretch>
                        <a:fillRect/>
                      </a:stretch>
                    </pic:blipFill>
                    <pic:spPr>
                      <a:xfrm>
                        <a:off x="0" y="0"/>
                        <a:ext cx="2383966" cy="1784414"/>
                      </a:xfrm>
                      <a:prstGeom prst="rect">
                        <a:avLst/>
                      </a:prstGeom>
                      <a:ln w="12700" cap="flat">
                        <a:solidFill>
                          <a:schemeClr val="tx1"/>
                        </a:solidFill>
                        <a:miter lim="400000"/>
                      </a:ln>
                      <a:effectLst/>
                    </pic:spPr>
                  </pic:pic>
                </a:graphicData>
              </a:graphic>
            </wp:anchor>
          </w:drawing>
        </w:r>
      </w:ins>
    </w:p>
    <w:p w14:paraId="67C6977A" w14:textId="77777777" w:rsidR="00FE2C9C" w:rsidRDefault="00FE2C9C" w:rsidP="00FE2C9C">
      <w:pPr>
        <w:pStyle w:val="Body"/>
        <w:rPr>
          <w:ins w:id="219" w:author="Microsoft Office User" w:date="2016-09-20T08:54:00Z"/>
        </w:rPr>
      </w:pPr>
    </w:p>
    <w:p w14:paraId="48AE09B6" w14:textId="77777777" w:rsidR="00FE2C9C" w:rsidRDefault="00FE2C9C" w:rsidP="00FE2C9C">
      <w:pPr>
        <w:pStyle w:val="Body"/>
        <w:rPr>
          <w:ins w:id="220" w:author="Microsoft Office User" w:date="2016-09-20T08:54:00Z"/>
        </w:rPr>
      </w:pPr>
    </w:p>
    <w:p w14:paraId="57B759F1" w14:textId="77777777" w:rsidR="00FE2C9C" w:rsidRDefault="00FE2C9C" w:rsidP="00FE2C9C">
      <w:pPr>
        <w:pStyle w:val="Body"/>
        <w:rPr>
          <w:ins w:id="221" w:author="Microsoft Office User" w:date="2016-09-20T08:54:00Z"/>
        </w:rPr>
      </w:pPr>
    </w:p>
    <w:p w14:paraId="30024FB0" w14:textId="77777777" w:rsidR="00FE2C9C" w:rsidRDefault="00FE2C9C" w:rsidP="00FE2C9C">
      <w:pPr>
        <w:pStyle w:val="Body"/>
        <w:rPr>
          <w:ins w:id="222" w:author="Microsoft Office User" w:date="2016-09-20T08:54:00Z"/>
        </w:rPr>
      </w:pPr>
    </w:p>
    <w:p w14:paraId="63B7E44F" w14:textId="77777777" w:rsidR="00FE2C9C" w:rsidRDefault="00FE2C9C" w:rsidP="00FE2C9C">
      <w:pPr>
        <w:pStyle w:val="Body"/>
        <w:rPr>
          <w:ins w:id="223" w:author="Microsoft Office User" w:date="2016-09-20T08:54:00Z"/>
        </w:rPr>
      </w:pPr>
    </w:p>
    <w:p w14:paraId="20BE8E95" w14:textId="77777777" w:rsidR="00FE2C9C" w:rsidRDefault="00FE2C9C" w:rsidP="00FE2C9C">
      <w:pPr>
        <w:pStyle w:val="Body"/>
        <w:rPr>
          <w:ins w:id="224" w:author="Microsoft Office User" w:date="2016-09-20T08:54:00Z"/>
        </w:rPr>
      </w:pPr>
    </w:p>
    <w:p w14:paraId="4970A27A" w14:textId="77777777" w:rsidR="00FE2C9C" w:rsidRDefault="00FE2C9C" w:rsidP="00FE2C9C">
      <w:pPr>
        <w:pStyle w:val="Body"/>
        <w:rPr>
          <w:ins w:id="225" w:author="Microsoft Office User" w:date="2016-09-20T08:54:00Z"/>
        </w:rPr>
      </w:pPr>
    </w:p>
    <w:p w14:paraId="0115EC94" w14:textId="77777777" w:rsidR="00FE2C9C" w:rsidRDefault="00FE2C9C" w:rsidP="00FE2C9C">
      <w:pPr>
        <w:pStyle w:val="Body"/>
        <w:rPr>
          <w:ins w:id="226" w:author="Microsoft Office User" w:date="2016-09-20T08:54:00Z"/>
        </w:rPr>
      </w:pPr>
    </w:p>
    <w:p w14:paraId="41219D77" w14:textId="77777777" w:rsidR="00FE2C9C" w:rsidRDefault="00FE2C9C" w:rsidP="00FE2C9C">
      <w:pPr>
        <w:pStyle w:val="Body"/>
        <w:rPr>
          <w:ins w:id="227" w:author="Microsoft Office User" w:date="2016-09-20T08:54:00Z"/>
        </w:rPr>
      </w:pPr>
    </w:p>
    <w:p w14:paraId="41A2C4CF" w14:textId="77777777" w:rsidR="00FE2C9C" w:rsidRDefault="00FE2C9C" w:rsidP="00FE2C9C">
      <w:pPr>
        <w:pStyle w:val="Body"/>
        <w:rPr>
          <w:ins w:id="228" w:author="Microsoft Office User" w:date="2016-09-20T08:54:00Z"/>
        </w:rPr>
      </w:pPr>
    </w:p>
    <w:p w14:paraId="1C6511B1" w14:textId="77777777" w:rsidR="00FE2C9C" w:rsidRDefault="00FE2C9C" w:rsidP="00FE2C9C">
      <w:pPr>
        <w:pStyle w:val="Body"/>
        <w:rPr>
          <w:ins w:id="229" w:author="Microsoft Office User" w:date="2016-09-20T08:54:00Z"/>
        </w:rPr>
      </w:pPr>
    </w:p>
    <w:p w14:paraId="6C647AA1" w14:textId="77777777" w:rsidR="00FE2C9C" w:rsidRDefault="00FE2C9C" w:rsidP="00FE2C9C">
      <w:pPr>
        <w:pStyle w:val="Body"/>
        <w:rPr>
          <w:ins w:id="230" w:author="Microsoft Office User" w:date="2016-09-20T08:54:00Z"/>
        </w:rPr>
      </w:pPr>
    </w:p>
    <w:p w14:paraId="65C16FB1" w14:textId="77777777" w:rsidR="00FE2C9C" w:rsidRDefault="00FE2C9C" w:rsidP="00FE2C9C">
      <w:pPr>
        <w:pStyle w:val="Body"/>
        <w:rPr>
          <w:ins w:id="231" w:author="Microsoft Office User" w:date="2016-09-20T08:54:00Z"/>
        </w:rPr>
      </w:pPr>
    </w:p>
    <w:p w14:paraId="48E6C738" w14:textId="77777777" w:rsidR="00FE2C9C" w:rsidRDefault="00FE2C9C" w:rsidP="00FE2C9C">
      <w:pPr>
        <w:pStyle w:val="Body"/>
        <w:rPr>
          <w:ins w:id="232" w:author="Microsoft Office User" w:date="2016-09-20T08:54:00Z"/>
        </w:rPr>
      </w:pPr>
    </w:p>
    <w:p w14:paraId="58759B17" w14:textId="294E09FD" w:rsidR="00FE2C9C" w:rsidRDefault="00FE2C9C" w:rsidP="00FE2C9C">
      <w:pPr>
        <w:pStyle w:val="Body"/>
        <w:rPr>
          <w:ins w:id="233" w:author="Microsoft Office User" w:date="2016-09-20T08:54:00Z"/>
        </w:rPr>
      </w:pPr>
      <w:ins w:id="234" w:author="Microsoft Office User" w:date="2016-09-20T08:54:00Z">
        <w:r>
          <w:t xml:space="preserve">And when you’re finished with this </w:t>
        </w:r>
        <w:proofErr w:type="gramStart"/>
        <w:r>
          <w:t>problem,  it</w:t>
        </w:r>
        <w:proofErr w:type="gramEnd"/>
        <w:r>
          <w:t xml:space="preserve"> should behave like this: </w:t>
        </w:r>
      </w:ins>
    </w:p>
    <w:p w14:paraId="32CBA2D7" w14:textId="77777777" w:rsidR="00FE2C9C" w:rsidRDefault="00FE2C9C" w:rsidP="00FE2C9C">
      <w:pPr>
        <w:pStyle w:val="Body"/>
        <w:rPr>
          <w:ins w:id="235" w:author="Microsoft Office User" w:date="2016-09-20T08:54:00Z"/>
        </w:rPr>
      </w:pPr>
    </w:p>
    <w:p w14:paraId="4932D1A5" w14:textId="77777777" w:rsidR="00FE2C9C" w:rsidRDefault="00FE2C9C" w:rsidP="00FE2C9C">
      <w:pPr>
        <w:pStyle w:val="Body"/>
        <w:rPr>
          <w:ins w:id="236" w:author="Microsoft Office User" w:date="2016-09-20T08:54:00Z"/>
        </w:rPr>
      </w:pPr>
      <w:ins w:id="237" w:author="Microsoft Office User" w:date="2016-09-20T08:54:00Z">
        <w:r>
          <w:t>1. Launch the application.</w:t>
        </w:r>
        <w:r>
          <w:rPr>
            <w:noProof/>
          </w:rPr>
          <w:drawing>
            <wp:anchor distT="152400" distB="152400" distL="152400" distR="152400" simplePos="0" relativeHeight="251661312" behindDoc="0" locked="0" layoutInCell="1" allowOverlap="1" wp14:anchorId="053308B6" wp14:editId="49F4A0A3">
              <wp:simplePos x="0" y="0"/>
              <wp:positionH relativeFrom="margin">
                <wp:posOffset>1773435</wp:posOffset>
              </wp:positionH>
              <wp:positionV relativeFrom="line">
                <wp:posOffset>220712</wp:posOffset>
              </wp:positionV>
              <wp:extent cx="2384107" cy="1979351"/>
              <wp:effectExtent l="25400" t="25400" r="29210" b="27305"/>
              <wp:wrapSquare wrapText="bothSides" distT="152400" distB="152400" distL="152400" distR="152400"/>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device-2016-09-16-170826.png"/>
                      <pic:cNvPicPr>
                        <a:picLocks noChangeAspect="1"/>
                      </pic:cNvPicPr>
                    </pic:nvPicPr>
                    <pic:blipFill>
                      <a:blip r:embed="rId12">
                        <a:extLst/>
                      </a:blip>
                      <a:srcRect t="3412" r="40913" b="68994"/>
                      <a:stretch>
                        <a:fillRect/>
                      </a:stretch>
                    </pic:blipFill>
                    <pic:spPr>
                      <a:xfrm>
                        <a:off x="0" y="0"/>
                        <a:ext cx="2384107" cy="1979351"/>
                      </a:xfrm>
                      <a:prstGeom prst="rect">
                        <a:avLst/>
                      </a:prstGeom>
                      <a:ln w="12700" cap="flat">
                        <a:solidFill>
                          <a:schemeClr val="tx1"/>
                        </a:solidFill>
                        <a:miter lim="400000"/>
                      </a:ln>
                      <a:effectLst/>
                    </pic:spPr>
                  </pic:pic>
                </a:graphicData>
              </a:graphic>
            </wp:anchor>
          </w:drawing>
        </w:r>
      </w:ins>
    </w:p>
    <w:p w14:paraId="3DA181FB" w14:textId="77777777" w:rsidR="00FE2C9C" w:rsidRDefault="00FE2C9C" w:rsidP="00FE2C9C">
      <w:pPr>
        <w:pStyle w:val="Body"/>
        <w:rPr>
          <w:ins w:id="238" w:author="Microsoft Office User" w:date="2016-09-20T08:54:00Z"/>
        </w:rPr>
      </w:pPr>
    </w:p>
    <w:p w14:paraId="78044841" w14:textId="77777777" w:rsidR="00FE2C9C" w:rsidRDefault="00FE2C9C" w:rsidP="00FE2C9C">
      <w:pPr>
        <w:pStyle w:val="Body"/>
        <w:rPr>
          <w:ins w:id="239" w:author="Microsoft Office User" w:date="2016-09-20T08:54:00Z"/>
        </w:rPr>
      </w:pPr>
    </w:p>
    <w:p w14:paraId="5754F028" w14:textId="77777777" w:rsidR="00FE2C9C" w:rsidRDefault="00FE2C9C" w:rsidP="00FE2C9C">
      <w:pPr>
        <w:pStyle w:val="Body"/>
        <w:rPr>
          <w:ins w:id="240" w:author="Microsoft Office User" w:date="2016-09-20T08:54:00Z"/>
        </w:rPr>
      </w:pPr>
    </w:p>
    <w:p w14:paraId="708E02D3" w14:textId="77777777" w:rsidR="00FE2C9C" w:rsidRDefault="00FE2C9C" w:rsidP="00FE2C9C">
      <w:pPr>
        <w:pStyle w:val="Body"/>
        <w:rPr>
          <w:ins w:id="241" w:author="Microsoft Office User" w:date="2016-09-20T08:54:00Z"/>
        </w:rPr>
      </w:pPr>
    </w:p>
    <w:p w14:paraId="130F3FC2" w14:textId="77777777" w:rsidR="00FE2C9C" w:rsidRDefault="00FE2C9C" w:rsidP="00FE2C9C">
      <w:pPr>
        <w:pStyle w:val="Body"/>
        <w:rPr>
          <w:ins w:id="242" w:author="Microsoft Office User" w:date="2016-09-20T08:54:00Z"/>
        </w:rPr>
      </w:pPr>
    </w:p>
    <w:p w14:paraId="4B0DA68E" w14:textId="77777777" w:rsidR="00FE2C9C" w:rsidRDefault="00FE2C9C" w:rsidP="00FE2C9C">
      <w:pPr>
        <w:pStyle w:val="Body"/>
        <w:rPr>
          <w:ins w:id="243" w:author="Microsoft Office User" w:date="2016-09-20T08:54:00Z"/>
        </w:rPr>
      </w:pPr>
    </w:p>
    <w:p w14:paraId="65BB6E73" w14:textId="77777777" w:rsidR="00FE2C9C" w:rsidRDefault="00FE2C9C" w:rsidP="00FE2C9C">
      <w:pPr>
        <w:pStyle w:val="Body"/>
        <w:rPr>
          <w:ins w:id="244" w:author="Microsoft Office User" w:date="2016-09-20T08:54:00Z"/>
        </w:rPr>
      </w:pPr>
    </w:p>
    <w:p w14:paraId="62891BF3" w14:textId="77777777" w:rsidR="00FE2C9C" w:rsidRDefault="00FE2C9C" w:rsidP="00FE2C9C">
      <w:pPr>
        <w:pStyle w:val="Body"/>
        <w:rPr>
          <w:ins w:id="245" w:author="Microsoft Office User" w:date="2016-09-20T08:54:00Z"/>
        </w:rPr>
      </w:pPr>
    </w:p>
    <w:p w14:paraId="410221E1" w14:textId="77777777" w:rsidR="00FE2C9C" w:rsidRDefault="00FE2C9C" w:rsidP="00FE2C9C">
      <w:pPr>
        <w:pStyle w:val="Body"/>
        <w:rPr>
          <w:ins w:id="246" w:author="Microsoft Office User" w:date="2016-09-20T08:54:00Z"/>
        </w:rPr>
      </w:pPr>
    </w:p>
    <w:p w14:paraId="09DA7E19" w14:textId="77777777" w:rsidR="00FE2C9C" w:rsidRDefault="00FE2C9C" w:rsidP="00FE2C9C">
      <w:pPr>
        <w:pStyle w:val="Body"/>
        <w:rPr>
          <w:ins w:id="247" w:author="Microsoft Office User" w:date="2016-09-20T08:54:00Z"/>
        </w:rPr>
      </w:pPr>
    </w:p>
    <w:p w14:paraId="1E2431E4" w14:textId="77777777" w:rsidR="00FE2C9C" w:rsidRDefault="00FE2C9C" w:rsidP="00FE2C9C">
      <w:pPr>
        <w:pStyle w:val="Body"/>
        <w:rPr>
          <w:ins w:id="248" w:author="Microsoft Office User" w:date="2016-09-20T08:54:00Z"/>
        </w:rPr>
      </w:pPr>
    </w:p>
    <w:p w14:paraId="6D9AC321" w14:textId="77777777" w:rsidR="00FE2C9C" w:rsidRDefault="00FE2C9C" w:rsidP="00FE2C9C">
      <w:pPr>
        <w:pStyle w:val="Body"/>
        <w:rPr>
          <w:ins w:id="249" w:author="Microsoft Office User" w:date="2016-09-20T08:54:00Z"/>
        </w:rPr>
      </w:pPr>
    </w:p>
    <w:p w14:paraId="653CB7E1" w14:textId="77777777" w:rsidR="00FE2C9C" w:rsidRDefault="00FE2C9C" w:rsidP="00FE2C9C">
      <w:pPr>
        <w:pStyle w:val="Body"/>
        <w:rPr>
          <w:ins w:id="250" w:author="Microsoft Office User" w:date="2016-09-20T08:54:00Z"/>
        </w:rPr>
      </w:pPr>
    </w:p>
    <w:p w14:paraId="65672C58" w14:textId="77777777" w:rsidR="00FE2C9C" w:rsidRDefault="00FE2C9C" w:rsidP="00FE2C9C">
      <w:pPr>
        <w:pStyle w:val="Body"/>
        <w:rPr>
          <w:ins w:id="251" w:author="Microsoft Office User" w:date="2016-09-20T08:54:00Z"/>
        </w:rPr>
      </w:pPr>
    </w:p>
    <w:p w14:paraId="421D249A" w14:textId="5CB59936" w:rsidR="00FE2C9C" w:rsidRDefault="00FE2C9C" w:rsidP="00FE2C9C">
      <w:pPr>
        <w:pStyle w:val="Body"/>
        <w:rPr>
          <w:ins w:id="252" w:author="Microsoft Office User" w:date="2016-09-20T08:54:00Z"/>
        </w:rPr>
      </w:pPr>
    </w:p>
    <w:p w14:paraId="731212B7" w14:textId="77777777" w:rsidR="00FE2C9C" w:rsidRDefault="00FE2C9C" w:rsidP="00FE2C9C">
      <w:pPr>
        <w:pStyle w:val="Body"/>
        <w:rPr>
          <w:ins w:id="253" w:author="Microsoft Office User" w:date="2016-09-20T09:00:00Z"/>
        </w:rPr>
      </w:pPr>
      <w:ins w:id="254" w:author="Microsoft Office User" w:date="2016-09-20T08:54:00Z">
        <w:r>
          <w:t xml:space="preserve">2. </w:t>
        </w:r>
        <w:r>
          <w:rPr>
            <w:lang w:val="de-DE"/>
          </w:rPr>
          <w:t xml:space="preserve">Click </w:t>
        </w:r>
        <w:r>
          <w:t>“Start Activity Two”.</w:t>
        </w:r>
      </w:ins>
    </w:p>
    <w:p w14:paraId="48C3628F" w14:textId="5BA805FE" w:rsidR="00FE2C9C" w:rsidRDefault="00FE2C9C" w:rsidP="00FE2C9C">
      <w:pPr>
        <w:pStyle w:val="Body"/>
        <w:rPr>
          <w:ins w:id="255" w:author="Microsoft Office User" w:date="2016-09-20T08:54:00Z"/>
        </w:rPr>
      </w:pPr>
    </w:p>
    <w:p w14:paraId="1764F077" w14:textId="7034012E" w:rsidR="00FE2C9C" w:rsidRDefault="00FE2C9C" w:rsidP="00FE2C9C">
      <w:pPr>
        <w:pStyle w:val="Body"/>
        <w:rPr>
          <w:ins w:id="256" w:author="Microsoft Office User" w:date="2016-09-20T08:54:00Z"/>
        </w:rPr>
      </w:pPr>
    </w:p>
    <w:p w14:paraId="1669D3FC" w14:textId="161E3F5E" w:rsidR="00FE2C9C" w:rsidRDefault="00FE2C9C" w:rsidP="00FE2C9C">
      <w:pPr>
        <w:pStyle w:val="Body"/>
        <w:rPr>
          <w:ins w:id="257" w:author="Microsoft Office User" w:date="2016-09-20T08:54:00Z"/>
        </w:rPr>
      </w:pPr>
      <w:ins w:id="258" w:author="Microsoft Office User" w:date="2016-09-20T08:54:00Z">
        <w:r>
          <w:rPr>
            <w:noProof/>
          </w:rPr>
          <w:drawing>
            <wp:anchor distT="152400" distB="152400" distL="152400" distR="152400" simplePos="0" relativeHeight="251662336" behindDoc="0" locked="0" layoutInCell="1" allowOverlap="1" wp14:anchorId="69B92A75" wp14:editId="5421669E">
              <wp:simplePos x="0" y="0"/>
              <wp:positionH relativeFrom="page">
                <wp:posOffset>2454275</wp:posOffset>
              </wp:positionH>
              <wp:positionV relativeFrom="page">
                <wp:posOffset>7433310</wp:posOffset>
              </wp:positionV>
              <wp:extent cx="2420610" cy="2070881"/>
              <wp:effectExtent l="25400" t="25400" r="18415" b="37465"/>
              <wp:wrapSquare wrapText="bothSides" distT="152400" distB="152400" distL="152400" distR="152400"/>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device-2016-09-16-170850.png"/>
                      <pic:cNvPicPr>
                        <a:picLocks noChangeAspect="1"/>
                      </pic:cNvPicPr>
                    </pic:nvPicPr>
                    <pic:blipFill>
                      <a:blip r:embed="rId15">
                        <a:extLst/>
                      </a:blip>
                      <a:srcRect t="3374" r="45250" b="70278"/>
                      <a:stretch>
                        <a:fillRect/>
                      </a:stretch>
                    </pic:blipFill>
                    <pic:spPr>
                      <a:xfrm>
                        <a:off x="0" y="0"/>
                        <a:ext cx="2420610" cy="2070881"/>
                      </a:xfrm>
                      <a:prstGeom prst="rect">
                        <a:avLst/>
                      </a:prstGeom>
                      <a:ln w="12700" cap="flat">
                        <a:solidFill>
                          <a:schemeClr val="tx1"/>
                        </a:solidFill>
                        <a:miter lim="400000"/>
                      </a:ln>
                      <a:effectLst/>
                    </pic:spPr>
                  </pic:pic>
                </a:graphicData>
              </a:graphic>
            </wp:anchor>
          </w:drawing>
        </w:r>
      </w:ins>
    </w:p>
    <w:p w14:paraId="74F61A59" w14:textId="77777777" w:rsidR="00FE2C9C" w:rsidRDefault="00FE2C9C" w:rsidP="00FE2C9C">
      <w:pPr>
        <w:pStyle w:val="Body"/>
        <w:rPr>
          <w:ins w:id="259" w:author="Microsoft Office User" w:date="2016-09-20T08:54:00Z"/>
        </w:rPr>
      </w:pPr>
    </w:p>
    <w:p w14:paraId="205DC431" w14:textId="77777777" w:rsidR="00FE2C9C" w:rsidRDefault="00FE2C9C" w:rsidP="00FE2C9C">
      <w:pPr>
        <w:pStyle w:val="Body"/>
        <w:rPr>
          <w:ins w:id="260" w:author="Microsoft Office User" w:date="2016-09-20T08:54:00Z"/>
        </w:rPr>
      </w:pPr>
    </w:p>
    <w:p w14:paraId="483C4904" w14:textId="77777777" w:rsidR="00FE2C9C" w:rsidRDefault="00FE2C9C" w:rsidP="00FE2C9C">
      <w:pPr>
        <w:pStyle w:val="Body"/>
        <w:rPr>
          <w:ins w:id="261" w:author="Microsoft Office User" w:date="2016-09-20T08:54:00Z"/>
        </w:rPr>
      </w:pPr>
    </w:p>
    <w:p w14:paraId="4BCA07A7" w14:textId="77777777" w:rsidR="00FE2C9C" w:rsidRDefault="00FE2C9C" w:rsidP="00FE2C9C">
      <w:pPr>
        <w:pStyle w:val="Body"/>
        <w:rPr>
          <w:ins w:id="262" w:author="Microsoft Office User" w:date="2016-09-20T08:54:00Z"/>
        </w:rPr>
      </w:pPr>
    </w:p>
    <w:p w14:paraId="20946C69" w14:textId="77777777" w:rsidR="00FE2C9C" w:rsidRDefault="00FE2C9C" w:rsidP="00FE2C9C">
      <w:pPr>
        <w:pStyle w:val="Body"/>
        <w:rPr>
          <w:ins w:id="263" w:author="Microsoft Office User" w:date="2016-09-20T08:54:00Z"/>
        </w:rPr>
      </w:pPr>
    </w:p>
    <w:p w14:paraId="790FAA58" w14:textId="77777777" w:rsidR="00FE2C9C" w:rsidRDefault="00FE2C9C" w:rsidP="00FE2C9C">
      <w:pPr>
        <w:pStyle w:val="Body"/>
        <w:rPr>
          <w:ins w:id="264" w:author="Microsoft Office User" w:date="2016-09-20T08:54:00Z"/>
        </w:rPr>
      </w:pPr>
    </w:p>
    <w:p w14:paraId="6906E6A1" w14:textId="77777777" w:rsidR="00FE2C9C" w:rsidRDefault="00FE2C9C" w:rsidP="00FE2C9C">
      <w:pPr>
        <w:pStyle w:val="Body"/>
        <w:rPr>
          <w:ins w:id="265" w:author="Microsoft Office User" w:date="2016-09-20T08:54:00Z"/>
        </w:rPr>
      </w:pPr>
    </w:p>
    <w:p w14:paraId="48CAA7A6" w14:textId="77777777" w:rsidR="00FE2C9C" w:rsidRDefault="00FE2C9C" w:rsidP="00FE2C9C">
      <w:pPr>
        <w:pStyle w:val="Body"/>
        <w:rPr>
          <w:ins w:id="266" w:author="Microsoft Office User" w:date="2016-09-20T08:54:00Z"/>
        </w:rPr>
      </w:pPr>
    </w:p>
    <w:p w14:paraId="218E5A22" w14:textId="77777777" w:rsidR="00FE2C9C" w:rsidRDefault="00FE2C9C" w:rsidP="00FE2C9C">
      <w:pPr>
        <w:pStyle w:val="Body"/>
        <w:rPr>
          <w:ins w:id="267" w:author="Microsoft Office User" w:date="2016-09-20T08:54:00Z"/>
        </w:rPr>
      </w:pPr>
    </w:p>
    <w:p w14:paraId="6D24811F" w14:textId="77777777" w:rsidR="00FE2C9C" w:rsidRDefault="00FE2C9C" w:rsidP="00FE2C9C">
      <w:pPr>
        <w:pStyle w:val="Body"/>
        <w:rPr>
          <w:ins w:id="268" w:author="Microsoft Office User" w:date="2016-09-20T08:54:00Z"/>
        </w:rPr>
      </w:pPr>
    </w:p>
    <w:p w14:paraId="2C7A7A00" w14:textId="77777777" w:rsidR="00FE2C9C" w:rsidRDefault="00FE2C9C" w:rsidP="00FE2C9C">
      <w:pPr>
        <w:pStyle w:val="Body"/>
        <w:rPr>
          <w:ins w:id="269" w:author="Microsoft Office User" w:date="2016-09-20T08:54:00Z"/>
        </w:rPr>
      </w:pPr>
    </w:p>
    <w:p w14:paraId="71A70FAA" w14:textId="77777777" w:rsidR="00FE2C9C" w:rsidRDefault="00FE2C9C" w:rsidP="00FE2C9C">
      <w:pPr>
        <w:pStyle w:val="Body"/>
        <w:rPr>
          <w:ins w:id="270" w:author="Microsoft Office User" w:date="2016-09-20T08:54:00Z"/>
        </w:rPr>
      </w:pPr>
    </w:p>
    <w:p w14:paraId="3110D968" w14:textId="77777777" w:rsidR="00FE2C9C" w:rsidRDefault="00FE2C9C" w:rsidP="00FE2C9C">
      <w:pPr>
        <w:pStyle w:val="Body"/>
        <w:rPr>
          <w:ins w:id="271" w:author="Microsoft Office User" w:date="2016-09-20T08:54:00Z"/>
        </w:rPr>
      </w:pPr>
    </w:p>
    <w:p w14:paraId="6E712CF1" w14:textId="77777777" w:rsidR="00FE2C9C" w:rsidRDefault="00FE2C9C" w:rsidP="00FE2C9C">
      <w:pPr>
        <w:pStyle w:val="Body"/>
        <w:rPr>
          <w:ins w:id="272" w:author="Microsoft Office User" w:date="2016-09-20T08:54:00Z"/>
        </w:rPr>
      </w:pPr>
      <w:ins w:id="273" w:author="Microsoft Office User" w:date="2016-09-20T08:54:00Z">
        <w:r>
          <w:t xml:space="preserve">3. </w:t>
        </w:r>
        <w:bookmarkStart w:id="274" w:name="_GoBack"/>
        <w:r>
          <w:rPr>
            <w:lang w:val="de-DE"/>
          </w:rPr>
          <w:t xml:space="preserve">Click </w:t>
        </w:r>
        <w:r>
          <w:t>“Close Activity”.</w:t>
        </w:r>
        <w:bookmarkEnd w:id="274"/>
        <w:r>
          <w:rPr>
            <w:noProof/>
          </w:rPr>
          <w:drawing>
            <wp:anchor distT="152400" distB="152400" distL="152400" distR="152400" simplePos="0" relativeHeight="251663360" behindDoc="0" locked="0" layoutInCell="1" allowOverlap="1" wp14:anchorId="23084557" wp14:editId="32E96279">
              <wp:simplePos x="0" y="0"/>
              <wp:positionH relativeFrom="margin">
                <wp:posOffset>1728787</wp:posOffset>
              </wp:positionH>
              <wp:positionV relativeFrom="line">
                <wp:posOffset>287632</wp:posOffset>
              </wp:positionV>
              <wp:extent cx="2473155" cy="2048574"/>
              <wp:effectExtent l="25400" t="25400" r="16510" b="34290"/>
              <wp:wrapThrough wrapText="bothSides" distL="152400" distR="152400">
                <wp:wrapPolygon edited="1">
                  <wp:start x="0" y="0"/>
                  <wp:lineTo x="0" y="21601"/>
                  <wp:lineTo x="21601" y="21601"/>
                  <wp:lineTo x="21601" y="0"/>
                  <wp:lineTo x="0" y="0"/>
                </wp:wrapPolygon>
              </wp:wrapThrough>
              <wp:docPr id="1073741830" name="officeArt object"/>
              <wp:cNvGraphicFramePr/>
              <a:graphic xmlns:a="http://schemas.openxmlformats.org/drawingml/2006/main">
                <a:graphicData uri="http://schemas.openxmlformats.org/drawingml/2006/picture">
                  <pic:pic xmlns:pic="http://schemas.openxmlformats.org/drawingml/2006/picture">
                    <pic:nvPicPr>
                      <pic:cNvPr id="1073741830" name="device-2016-09-16-170906.png"/>
                      <pic:cNvPicPr>
                        <a:picLocks noChangeAspect="1"/>
                      </pic:cNvPicPr>
                    </pic:nvPicPr>
                    <pic:blipFill>
                      <a:blip r:embed="rId16">
                        <a:extLst/>
                      </a:blip>
                      <a:srcRect t="3278" r="39696" b="68623"/>
                      <a:stretch>
                        <a:fillRect/>
                      </a:stretch>
                    </pic:blipFill>
                    <pic:spPr>
                      <a:xfrm>
                        <a:off x="0" y="0"/>
                        <a:ext cx="2473155" cy="2048574"/>
                      </a:xfrm>
                      <a:prstGeom prst="rect">
                        <a:avLst/>
                      </a:prstGeom>
                      <a:ln w="12700" cap="flat">
                        <a:solidFill>
                          <a:schemeClr val="tx1"/>
                        </a:solidFill>
                        <a:miter lim="400000"/>
                      </a:ln>
                      <a:effectLst/>
                    </pic:spPr>
                  </pic:pic>
                </a:graphicData>
              </a:graphic>
            </wp:anchor>
          </w:drawing>
        </w:r>
      </w:ins>
    </w:p>
    <w:p w14:paraId="06D6024E" w14:textId="77777777" w:rsidR="00FE2C9C" w:rsidRDefault="00FE2C9C" w:rsidP="00FE2C9C">
      <w:pPr>
        <w:pStyle w:val="Body"/>
        <w:rPr>
          <w:ins w:id="275" w:author="Microsoft Office User" w:date="2016-09-20T08:54:00Z"/>
        </w:rPr>
      </w:pPr>
    </w:p>
    <w:p w14:paraId="5B231B6A" w14:textId="77777777" w:rsidR="00FE2C9C" w:rsidRDefault="00FE2C9C" w:rsidP="00FE2C9C">
      <w:pPr>
        <w:pStyle w:val="Body"/>
        <w:rPr>
          <w:ins w:id="276" w:author="Microsoft Office User" w:date="2016-09-20T08:54:00Z"/>
        </w:rPr>
      </w:pPr>
    </w:p>
    <w:p w14:paraId="6CDF8A5F" w14:textId="77777777" w:rsidR="00FE2C9C" w:rsidRDefault="00FE2C9C" w:rsidP="00FE2C9C">
      <w:pPr>
        <w:pStyle w:val="Body"/>
        <w:rPr>
          <w:ins w:id="277" w:author="Microsoft Office User" w:date="2016-09-20T08:54:00Z"/>
        </w:rPr>
      </w:pPr>
    </w:p>
    <w:p w14:paraId="56CC48AF" w14:textId="77777777" w:rsidR="00FE2C9C" w:rsidRDefault="00FE2C9C" w:rsidP="00FE2C9C">
      <w:pPr>
        <w:pStyle w:val="Body"/>
        <w:rPr>
          <w:ins w:id="278" w:author="Microsoft Office User" w:date="2016-09-20T08:54:00Z"/>
        </w:rPr>
      </w:pPr>
    </w:p>
    <w:p w14:paraId="760D4A3F" w14:textId="77777777" w:rsidR="00FE2C9C" w:rsidRDefault="00FE2C9C" w:rsidP="00FE2C9C">
      <w:pPr>
        <w:pStyle w:val="Body"/>
        <w:rPr>
          <w:ins w:id="279" w:author="Microsoft Office User" w:date="2016-09-20T08:54:00Z"/>
        </w:rPr>
      </w:pPr>
    </w:p>
    <w:p w14:paraId="76E64992" w14:textId="77777777" w:rsidR="00FE2C9C" w:rsidRDefault="00FE2C9C" w:rsidP="00FE2C9C">
      <w:pPr>
        <w:pStyle w:val="Body"/>
        <w:rPr>
          <w:ins w:id="280" w:author="Microsoft Office User" w:date="2016-09-20T08:54:00Z"/>
        </w:rPr>
      </w:pPr>
    </w:p>
    <w:p w14:paraId="7BA15B73" w14:textId="77777777" w:rsidR="00FE2C9C" w:rsidRDefault="00FE2C9C" w:rsidP="00FE2C9C">
      <w:pPr>
        <w:pStyle w:val="Body"/>
        <w:rPr>
          <w:ins w:id="281" w:author="Microsoft Office User" w:date="2016-09-20T08:54:00Z"/>
        </w:rPr>
      </w:pPr>
    </w:p>
    <w:p w14:paraId="783E3CE4" w14:textId="77777777" w:rsidR="00FE2C9C" w:rsidRDefault="00FE2C9C" w:rsidP="00FE2C9C">
      <w:pPr>
        <w:pStyle w:val="Body"/>
        <w:rPr>
          <w:ins w:id="282" w:author="Microsoft Office User" w:date="2016-09-20T08:54:00Z"/>
        </w:rPr>
      </w:pPr>
    </w:p>
    <w:p w14:paraId="06B2E93F" w14:textId="77777777" w:rsidR="00FE2C9C" w:rsidRDefault="00FE2C9C" w:rsidP="00FE2C9C">
      <w:pPr>
        <w:pStyle w:val="Body"/>
        <w:rPr>
          <w:ins w:id="283" w:author="Microsoft Office User" w:date="2016-09-20T08:54:00Z"/>
        </w:rPr>
      </w:pPr>
    </w:p>
    <w:p w14:paraId="18AAD774" w14:textId="77777777" w:rsidR="00FE2C9C" w:rsidRDefault="00FE2C9C" w:rsidP="00FE2C9C">
      <w:pPr>
        <w:pStyle w:val="Body"/>
        <w:rPr>
          <w:ins w:id="284" w:author="Microsoft Office User" w:date="2016-09-20T08:54:00Z"/>
        </w:rPr>
      </w:pPr>
    </w:p>
    <w:p w14:paraId="6D182E24" w14:textId="77777777" w:rsidR="00FE2C9C" w:rsidRDefault="00FE2C9C" w:rsidP="00FE2C9C">
      <w:pPr>
        <w:pStyle w:val="Body"/>
        <w:rPr>
          <w:ins w:id="285" w:author="Microsoft Office User" w:date="2016-09-20T08:54:00Z"/>
        </w:rPr>
      </w:pPr>
    </w:p>
    <w:p w14:paraId="53AF1356" w14:textId="77777777" w:rsidR="00FE2C9C" w:rsidRDefault="00FE2C9C" w:rsidP="00FE2C9C">
      <w:pPr>
        <w:pStyle w:val="Body"/>
        <w:rPr>
          <w:ins w:id="286" w:author="Microsoft Office User" w:date="2016-09-20T08:54:00Z"/>
        </w:rPr>
      </w:pPr>
    </w:p>
    <w:p w14:paraId="7E85B89C" w14:textId="77777777" w:rsidR="00FE2C9C" w:rsidRDefault="00FE2C9C" w:rsidP="00FE2C9C">
      <w:pPr>
        <w:pStyle w:val="Body"/>
        <w:rPr>
          <w:ins w:id="287" w:author="Microsoft Office User" w:date="2016-09-20T08:54:00Z"/>
        </w:rPr>
      </w:pPr>
    </w:p>
    <w:p w14:paraId="6B0827DD" w14:textId="77777777" w:rsidR="00FE2C9C" w:rsidRDefault="00FE2C9C" w:rsidP="00FE2C9C">
      <w:pPr>
        <w:pStyle w:val="Body"/>
        <w:rPr>
          <w:ins w:id="288" w:author="Microsoft Office User" w:date="2016-09-20T08:54:00Z"/>
        </w:rPr>
      </w:pPr>
    </w:p>
    <w:p w14:paraId="32EE3868" w14:textId="77777777" w:rsidR="00FE2C9C" w:rsidRDefault="00FE2C9C" w:rsidP="00FE2C9C">
      <w:pPr>
        <w:pStyle w:val="Body"/>
        <w:rPr>
          <w:ins w:id="289" w:author="Microsoft Office User" w:date="2016-09-20T08:54:00Z"/>
        </w:rPr>
      </w:pPr>
    </w:p>
    <w:p w14:paraId="77F6AFA4" w14:textId="77777777" w:rsidR="00FE2C9C" w:rsidRDefault="00FE2C9C" w:rsidP="00FE2C9C">
      <w:pPr>
        <w:pStyle w:val="Body"/>
        <w:rPr>
          <w:ins w:id="290" w:author="Microsoft Office User" w:date="2016-09-20T08:54:00Z"/>
        </w:rPr>
      </w:pPr>
    </w:p>
    <w:p w14:paraId="4DBD19D1" w14:textId="77777777" w:rsidR="00FE2C9C" w:rsidRDefault="00FE2C9C" w:rsidP="00FE2C9C">
      <w:pPr>
        <w:rPr>
          <w:ins w:id="291" w:author="Microsoft Office User" w:date="2016-09-20T08:54:00Z"/>
        </w:rPr>
        <w:pPrChange w:id="292" w:author="Microsoft Office User" w:date="2016-09-20T09:01:00Z">
          <w:pPr>
            <w:pStyle w:val="Body"/>
          </w:pPr>
        </w:pPrChange>
      </w:pPr>
      <w:ins w:id="293" w:author="Microsoft Office User" w:date="2016-09-20T08:54:00Z">
        <w:r>
          <w:rPr>
            <w:b/>
            <w:bCs/>
            <w:u w:val="single"/>
          </w:rPr>
          <w:t>Hint</w:t>
        </w:r>
        <w:r>
          <w:t xml:space="preserve">: There are multiple ways you can implement this, but we suggest you think about how you can use the </w:t>
        </w:r>
        <w:proofErr w:type="gramStart"/>
        <w:r>
          <w:t>startActivityForResult(</w:t>
        </w:r>
        <w:proofErr w:type="gramEnd"/>
        <w:r>
          <w:t>) method discussed in the video lecture. If you’d like more information on the method, below are two resources that should help you get started:</w:t>
        </w:r>
      </w:ins>
    </w:p>
    <w:p w14:paraId="6A944ED9" w14:textId="77777777" w:rsidR="00FE2C9C" w:rsidRDefault="00FE2C9C" w:rsidP="00FE2C9C">
      <w:pPr>
        <w:pStyle w:val="Body"/>
        <w:rPr>
          <w:ins w:id="294" w:author="Microsoft Office User" w:date="2016-09-20T08:54:00Z"/>
        </w:rPr>
      </w:pPr>
    </w:p>
    <w:p w14:paraId="76880A96" w14:textId="389A5ED2" w:rsidR="00D0061E" w:rsidRPr="00D0061E" w:rsidRDefault="00FE2C9C" w:rsidP="00D0061E">
      <w:pPr>
        <w:rPr>
          <w:ins w:id="295" w:author="Microsoft Office User" w:date="2016-09-20T09:03:00Z"/>
          <w:rPrChange w:id="296" w:author="Microsoft Office User" w:date="2016-09-20T09:04:00Z">
            <w:rPr>
              <w:ins w:id="297" w:author="Microsoft Office User" w:date="2016-09-20T09:03:00Z"/>
            </w:rPr>
          </w:rPrChange>
        </w:rPr>
        <w:pPrChange w:id="298" w:author="Microsoft Office User" w:date="2016-09-20T09:04:00Z">
          <w:pPr>
            <w:pStyle w:val="Body"/>
          </w:pPr>
        </w:pPrChange>
      </w:pPr>
      <w:ins w:id="299" w:author="Microsoft Office User" w:date="2016-09-20T08:54:00Z">
        <w:r w:rsidRPr="00D0061E">
          <w:rPr>
            <w:rStyle w:val="Hyperlink0"/>
            <w:color w:val="000000" w:themeColor="text1"/>
            <w:u w:val="none"/>
            <w:rPrChange w:id="300" w:author="Microsoft Office User" w:date="2016-09-20T09:04:00Z">
              <w:rPr>
                <w:rStyle w:val="Hyperlink0"/>
              </w:rPr>
            </w:rPrChange>
          </w:rPr>
          <w:t>Getting a Result from the Activity</w:t>
        </w:r>
        <w:r w:rsidRPr="00D0061E">
          <w:rPr>
            <w:rPrChange w:id="301" w:author="Microsoft Office User" w:date="2016-09-20T09:04:00Z">
              <w:rPr/>
            </w:rPrChange>
          </w:rPr>
          <w:t xml:space="preserve"> </w:t>
        </w:r>
      </w:ins>
    </w:p>
    <w:p w14:paraId="56A1D890" w14:textId="5C0B0A09" w:rsidR="00FE2C9C" w:rsidRDefault="00FE2C9C" w:rsidP="00D0061E">
      <w:pPr>
        <w:rPr>
          <w:ins w:id="302" w:author="Microsoft Office User" w:date="2016-09-20T08:54:00Z"/>
          <w:color w:val="3860D3"/>
        </w:rPr>
        <w:pPrChange w:id="303" w:author="Microsoft Office User" w:date="2016-09-20T09:04:00Z">
          <w:pPr>
            <w:pStyle w:val="Body"/>
          </w:pPr>
        </w:pPrChange>
      </w:pPr>
      <w:ins w:id="304" w:author="Microsoft Office User" w:date="2016-09-20T09:02:00Z">
        <w:r w:rsidRPr="00FE2C9C">
          <w:rPr>
            <w:rPrChange w:id="305" w:author="Microsoft Office User" w:date="2016-09-20T09:02:00Z">
              <w:rPr>
                <w:color w:val="3860D3"/>
                <w:sz w:val="20"/>
                <w:szCs w:val="20"/>
              </w:rPr>
            </w:rPrChange>
          </w:rPr>
          <w:t>(</w:t>
        </w:r>
        <w:r w:rsidRPr="00FE2C9C">
          <w:rPr>
            <w:rFonts w:hint="eastAsia"/>
            <w:rPrChange w:id="306" w:author="Microsoft Office User" w:date="2016-09-20T09:02:00Z">
              <w:rPr>
                <w:rFonts w:hint="eastAsia"/>
                <w:color w:val="3860D3"/>
                <w:sz w:val="20"/>
                <w:szCs w:val="20"/>
              </w:rPr>
            </w:rPrChange>
          </w:rPr>
          <w:t>https://developer.android.com/training/basics/intents/result.html</w:t>
        </w:r>
        <w:r w:rsidRPr="00FE2C9C">
          <w:rPr>
            <w:rPrChange w:id="307" w:author="Microsoft Office User" w:date="2016-09-20T09:02:00Z">
              <w:rPr>
                <w:color w:val="3860D3"/>
                <w:sz w:val="20"/>
                <w:szCs w:val="20"/>
              </w:rPr>
            </w:rPrChange>
          </w:rPr>
          <w:t>)</w:t>
        </w:r>
      </w:ins>
    </w:p>
    <w:p w14:paraId="2E8CEAB0" w14:textId="77777777" w:rsidR="00D0061E" w:rsidRDefault="00D0061E" w:rsidP="00D0061E">
      <w:pPr>
        <w:pStyle w:val="Body"/>
        <w:rPr>
          <w:ins w:id="308" w:author="Microsoft Office User" w:date="2016-09-20T09:03:00Z"/>
          <w:rStyle w:val="Hyperlink0"/>
        </w:rPr>
        <w:pPrChange w:id="309" w:author="Microsoft Office User" w:date="2016-09-20T09:04:00Z">
          <w:pPr>
            <w:pStyle w:val="Body"/>
          </w:pPr>
        </w:pPrChange>
      </w:pPr>
    </w:p>
    <w:p w14:paraId="76D8AC5E" w14:textId="15176806" w:rsidR="00D0061E" w:rsidRPr="00D0061E" w:rsidRDefault="00FE2C9C" w:rsidP="00D0061E">
      <w:pPr>
        <w:rPr>
          <w:ins w:id="310" w:author="Microsoft Office User" w:date="2016-09-20T09:02:00Z"/>
          <w:rPrChange w:id="311" w:author="Microsoft Office User" w:date="2016-09-20T09:04:00Z">
            <w:rPr>
              <w:ins w:id="312" w:author="Microsoft Office User" w:date="2016-09-20T09:02:00Z"/>
            </w:rPr>
          </w:rPrChange>
        </w:rPr>
        <w:pPrChange w:id="313" w:author="Microsoft Office User" w:date="2016-09-20T09:04:00Z">
          <w:pPr>
            <w:pStyle w:val="Body"/>
          </w:pPr>
        </w:pPrChange>
      </w:pPr>
      <w:ins w:id="314" w:author="Microsoft Office User" w:date="2016-09-20T08:54:00Z">
        <w:r w:rsidRPr="00D0061E">
          <w:rPr>
            <w:rStyle w:val="Hyperlink0"/>
            <w:color w:val="000000" w:themeColor="text1"/>
            <w:u w:val="none"/>
            <w:rPrChange w:id="315" w:author="Microsoft Office User" w:date="2016-09-20T09:04:00Z">
              <w:rPr>
                <w:rStyle w:val="Hyperlink0"/>
              </w:rPr>
            </w:rPrChange>
          </w:rPr>
          <w:t>Allowing Other Apps to Start Your Activity</w:t>
        </w:r>
      </w:ins>
    </w:p>
    <w:p w14:paraId="19FDDE36" w14:textId="71597F9E" w:rsidR="00FE2C9C" w:rsidRPr="00D0061E" w:rsidRDefault="00FE2C9C" w:rsidP="00D0061E">
      <w:pPr>
        <w:rPr>
          <w:ins w:id="316" w:author="Microsoft Office User" w:date="2016-09-20T08:54:00Z"/>
          <w:rPrChange w:id="317" w:author="Microsoft Office User" w:date="2016-09-20T09:03:00Z">
            <w:rPr>
              <w:ins w:id="318" w:author="Microsoft Office User" w:date="2016-09-20T08:54:00Z"/>
              <w:color w:val="3860D3"/>
              <w:sz w:val="20"/>
              <w:szCs w:val="20"/>
            </w:rPr>
          </w:rPrChange>
        </w:rPr>
        <w:pPrChange w:id="319" w:author="Microsoft Office User" w:date="2016-09-20T09:04:00Z">
          <w:pPr>
            <w:pStyle w:val="Body"/>
          </w:pPr>
        </w:pPrChange>
      </w:pPr>
      <w:ins w:id="320" w:author="Microsoft Office User" w:date="2016-09-20T09:02:00Z">
        <w:r w:rsidRPr="00D0061E">
          <w:rPr>
            <w:rPrChange w:id="321" w:author="Microsoft Office User" w:date="2016-09-20T09:03:00Z">
              <w:rPr>
                <w:color w:val="3860D3"/>
                <w:sz w:val="20"/>
                <w:szCs w:val="20"/>
              </w:rPr>
            </w:rPrChange>
          </w:rPr>
          <w:t>(</w:t>
        </w:r>
      </w:ins>
      <w:ins w:id="322" w:author="Microsoft Office User" w:date="2016-09-20T09:03:00Z">
        <w:r w:rsidR="00D0061E" w:rsidRPr="00D0061E">
          <w:rPr>
            <w:rFonts w:hint="eastAsia"/>
            <w:rPrChange w:id="323" w:author="Microsoft Office User" w:date="2016-09-20T09:03:00Z">
              <w:rPr>
                <w:rFonts w:hint="eastAsia"/>
                <w:color w:val="3860D3"/>
                <w:sz w:val="20"/>
                <w:szCs w:val="20"/>
              </w:rPr>
            </w:rPrChange>
          </w:rPr>
          <w:t>https://developer.android.com/training/basics/intents/filters.html</w:t>
        </w:r>
        <w:r w:rsidR="00D0061E" w:rsidRPr="00D0061E">
          <w:rPr>
            <w:rPrChange w:id="324" w:author="Microsoft Office User" w:date="2016-09-20T09:03:00Z">
              <w:rPr>
                <w:color w:val="3860D3"/>
                <w:sz w:val="20"/>
                <w:szCs w:val="20"/>
              </w:rPr>
            </w:rPrChange>
          </w:rPr>
          <w:t>)</w:t>
        </w:r>
      </w:ins>
    </w:p>
    <w:p w14:paraId="3B42858D" w14:textId="77777777" w:rsidR="00FE2C9C" w:rsidRDefault="00FE2C9C" w:rsidP="00FE2C9C">
      <w:pPr>
        <w:pStyle w:val="Body"/>
        <w:rPr>
          <w:ins w:id="325" w:author="Microsoft Office User" w:date="2016-09-20T08:54:00Z"/>
        </w:rPr>
      </w:pPr>
    </w:p>
    <w:p w14:paraId="020A3417" w14:textId="77777777" w:rsidR="00FE2C9C" w:rsidRDefault="00FE2C9C" w:rsidP="00FE2C9C">
      <w:pPr>
        <w:rPr>
          <w:ins w:id="326" w:author="Microsoft Office User" w:date="2016-09-20T08:54:00Z"/>
        </w:rPr>
        <w:pPrChange w:id="327" w:author="Microsoft Office User" w:date="2016-09-20T09:01:00Z">
          <w:pPr>
            <w:pStyle w:val="Body"/>
          </w:pPr>
        </w:pPrChange>
      </w:pPr>
      <w:ins w:id="328" w:author="Microsoft Office User" w:date="2016-09-20T08:54:00Z">
        <w:r>
          <w:t>When you have the new app working, try adding a log statement to any new methods you've added and watch Logcat to see when these new methods are being called within the lifecycle.</w:t>
        </w:r>
      </w:ins>
    </w:p>
    <w:p w14:paraId="5C7CFCDE" w14:textId="77777777" w:rsidR="00FE2C9C" w:rsidRDefault="00FE2C9C" w:rsidP="00FE2C9C">
      <w:pPr>
        <w:pStyle w:val="Body"/>
        <w:rPr>
          <w:ins w:id="329" w:author="Microsoft Office User" w:date="2016-09-20T08:54:00Z"/>
        </w:rPr>
      </w:pPr>
    </w:p>
    <w:p w14:paraId="41FDB86D" w14:textId="77777777" w:rsidR="00FE2C9C" w:rsidRDefault="00FE2C9C" w:rsidP="00FE2C9C">
      <w:pPr>
        <w:pStyle w:val="Body"/>
        <w:rPr>
          <w:ins w:id="330" w:author="Microsoft Office User" w:date="2016-09-20T08:54:00Z"/>
        </w:rPr>
      </w:pPr>
    </w:p>
    <w:p w14:paraId="3D990E08" w14:textId="77777777" w:rsidR="00FE2C9C" w:rsidRDefault="00FE2C9C" w:rsidP="00FE2C9C">
      <w:pPr>
        <w:pStyle w:val="Body"/>
        <w:rPr>
          <w:ins w:id="331" w:author="Microsoft Office User" w:date="2016-09-20T08:54:00Z"/>
        </w:rPr>
      </w:pPr>
    </w:p>
    <w:p w14:paraId="33BC19FB" w14:textId="77777777" w:rsidR="00FE2C9C" w:rsidRDefault="00FE2C9C" w:rsidP="00FE2C9C">
      <w:pPr>
        <w:pStyle w:val="Body"/>
        <w:rPr>
          <w:ins w:id="332" w:author="Microsoft Office User" w:date="2016-09-20T08:54:00Z"/>
        </w:rPr>
      </w:pPr>
    </w:p>
    <w:p w14:paraId="523D7A30" w14:textId="77777777" w:rsidR="00FE2C9C" w:rsidRDefault="00FE2C9C" w:rsidP="00FE2C9C">
      <w:pPr>
        <w:pStyle w:val="Body"/>
        <w:rPr>
          <w:ins w:id="333" w:author="Microsoft Office User" w:date="2016-09-20T08:54:00Z"/>
        </w:rPr>
      </w:pPr>
    </w:p>
    <w:p w14:paraId="1B8572A2" w14:textId="77777777" w:rsidR="00FE2C9C" w:rsidRDefault="00FE2C9C" w:rsidP="00FE2C9C">
      <w:pPr>
        <w:pStyle w:val="Body"/>
        <w:rPr>
          <w:ins w:id="334" w:author="Microsoft Office User" w:date="2016-09-20T08:54:00Z"/>
        </w:rPr>
      </w:pPr>
    </w:p>
    <w:p w14:paraId="698B799B" w14:textId="77777777" w:rsidR="00FE2C9C" w:rsidRDefault="00FE2C9C" w:rsidP="00FE2C9C">
      <w:pPr>
        <w:pStyle w:val="Body"/>
        <w:rPr>
          <w:ins w:id="335" w:author="Microsoft Office User" w:date="2016-09-20T08:54:00Z"/>
        </w:rPr>
      </w:pPr>
    </w:p>
    <w:p w14:paraId="556ECBB4" w14:textId="77777777" w:rsidR="00853070" w:rsidRPr="00853070" w:rsidRDefault="00853070" w:rsidP="00853070">
      <w:pPr>
        <w:rPr>
          <w:rPrChange w:id="336" w:author="Microsoft Office User" w:date="2016-09-20T08:52:00Z">
            <w:rPr/>
          </w:rPrChange>
        </w:rPr>
        <w:pPrChange w:id="337" w:author="Microsoft Office User" w:date="2016-09-20T08:52:00Z">
          <w:pPr/>
        </w:pPrChange>
      </w:pPr>
    </w:p>
    <w:sectPr w:rsidR="00853070" w:rsidRPr="00853070">
      <w:footerReference w:type="default" r:id="rId17"/>
      <w:pgSz w:w="12240" w:h="15840"/>
      <w:pgMar w:top="1134" w:right="1134" w:bottom="1134" w:left="1134"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5F4338" w14:textId="77777777" w:rsidR="00E40FCF" w:rsidRDefault="00E40FCF">
      <w:pPr>
        <w:rPr>
          <w:rFonts w:hint="eastAsia"/>
        </w:rPr>
      </w:pPr>
      <w:r>
        <w:separator/>
      </w:r>
    </w:p>
  </w:endnote>
  <w:endnote w:type="continuationSeparator" w:id="0">
    <w:p w14:paraId="082D5C20" w14:textId="77777777" w:rsidR="00E40FCF" w:rsidRDefault="00E40FC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WenQuanYi Micro Hei">
    <w:charset w:val="00"/>
    <w:family w:val="modern"/>
    <w:pitch w:val="fixed"/>
  </w:font>
  <w:font w:name="Liberation Serif">
    <w:altName w:val="Times New Roman"/>
    <w:charset w:val="00"/>
    <w:family w:val="roman"/>
    <w:pitch w:val="variable"/>
  </w:font>
  <w:font w:name="SimSun">
    <w:panose1 w:val="02010600030101010101"/>
    <w:charset w:val="86"/>
    <w:family w:val="auto"/>
    <w:pitch w:val="variable"/>
    <w:sig w:usb0="00000003" w:usb1="288F0000" w:usb2="00000016" w:usb3="00000000" w:csb0="00040001" w:csb1="00000000"/>
  </w:font>
  <w:font w:name="Lohit Hindi">
    <w:altName w:val="Times New Roman"/>
    <w:charset w:val="00"/>
    <w:family w:val="auto"/>
    <w:pitch w:val="default"/>
  </w:font>
  <w:font w:name="Calibri Light">
    <w:panose1 w:val="020F0302020204030204"/>
    <w:charset w:val="00"/>
    <w:family w:val="auto"/>
    <w:pitch w:val="variable"/>
    <w:sig w:usb0="A00002EF" w:usb1="4000207B" w:usb2="00000000" w:usb3="00000000" w:csb0="0000019F" w:csb1="00000000"/>
  </w:font>
  <w:font w:name="ＭＳ ゴシック">
    <w:charset w:val="80"/>
    <w:family w:val="auto"/>
    <w:pitch w:val="variable"/>
    <w:sig w:usb0="E00002FF" w:usb1="6AC7FDFB" w:usb2="08000012" w:usb3="00000000" w:csb0="0002009F" w:csb1="00000000"/>
  </w:font>
  <w:font w:name="Mangal">
    <w:panose1 w:val="02040503050203030202"/>
    <w:charset w:val="00"/>
    <w:family w:val="auto"/>
    <w:pitch w:val="variable"/>
    <w:sig w:usb0="00008003" w:usb1="00000000" w:usb2="00000000" w:usb3="00000000" w:csb0="00000001" w:csb1="00000000"/>
  </w:font>
  <w:font w:name="Liberation Sans">
    <w:altName w:val="Times New Roman"/>
    <w:charset w:val="00"/>
    <w:family w:val="roman"/>
    <w:pitch w:val="variable"/>
  </w:font>
  <w:font w:name="DejaVu Sans Mono">
    <w:altName w:val="ＭＳ ゴシック"/>
    <w:charset w:val="00"/>
    <w:family w:val="modern"/>
    <w:pitch w:val="fixed"/>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Georgia">
    <w:panose1 w:val="02040502050405020303"/>
    <w:charset w:val="00"/>
    <w:family w:val="auto"/>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Monospace">
    <w:altName w:val="MS Mincho"/>
    <w:charset w:val="00"/>
    <w:family w:val="auto"/>
    <w:pitch w:val="fixed"/>
  </w:font>
  <w:font w:name="American Typewriter">
    <w:panose1 w:val="02090604020004020304"/>
    <w:charset w:val="00"/>
    <w:family w:val="auto"/>
    <w:pitch w:val="variable"/>
    <w:sig w:usb0="A000006F" w:usb1="00000019" w:usb2="00000000" w:usb3="00000000" w:csb0="00000111"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2009152"/>
      <w:docPartObj>
        <w:docPartGallery w:val="Page Numbers (Bottom of Page)"/>
        <w:docPartUnique/>
      </w:docPartObj>
    </w:sdtPr>
    <w:sdtEndPr>
      <w:rPr>
        <w:noProof/>
      </w:rPr>
    </w:sdtEndPr>
    <w:sdtContent>
      <w:p w14:paraId="52274FAC" w14:textId="77777777" w:rsidR="00135E8A" w:rsidRDefault="00135E8A">
        <w:pPr>
          <w:pStyle w:val="Footer"/>
          <w:jc w:val="right"/>
          <w:rPr>
            <w:rFonts w:hint="eastAsia"/>
          </w:rPr>
        </w:pPr>
        <w:r>
          <w:fldChar w:fldCharType="begin"/>
        </w:r>
        <w:r>
          <w:instrText xml:space="preserve"> PAGE   \* MERGEFORMAT </w:instrText>
        </w:r>
        <w:r>
          <w:fldChar w:fldCharType="separate"/>
        </w:r>
        <w:r w:rsidR="00D0061E">
          <w:rPr>
            <w:rFonts w:hint="eastAsia"/>
            <w:noProof/>
          </w:rPr>
          <w:t>11</w:t>
        </w:r>
        <w:r>
          <w:rPr>
            <w:noProof/>
          </w:rPr>
          <w:fldChar w:fldCharType="end"/>
        </w:r>
      </w:p>
    </w:sdtContent>
  </w:sdt>
  <w:p w14:paraId="49285D5D" w14:textId="77777777" w:rsidR="00135E8A" w:rsidRDefault="00135E8A">
    <w:pPr>
      <w:pStyle w:val="Footer"/>
      <w:rPr>
        <w:rFonts w:hint="eastAsia"/>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674486" w14:textId="77777777" w:rsidR="00E40FCF" w:rsidRDefault="00E40FCF">
      <w:pPr>
        <w:rPr>
          <w:rFonts w:hint="eastAsia"/>
        </w:rPr>
      </w:pPr>
      <w:r>
        <w:rPr>
          <w:color w:val="000000"/>
        </w:rPr>
        <w:separator/>
      </w:r>
    </w:p>
  </w:footnote>
  <w:footnote w:type="continuationSeparator" w:id="0">
    <w:p w14:paraId="41FBA244" w14:textId="77777777" w:rsidR="00E40FCF" w:rsidRDefault="00E40FCF">
      <w:pPr>
        <w:rPr>
          <w:rFonts w:hint="eastAsia"/>
        </w:rPr>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13DF7"/>
    <w:multiLevelType w:val="multilevel"/>
    <w:tmpl w:val="EB6665EA"/>
    <w:styleLink w:val="WWNum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
    <w:nsid w:val="05FC4163"/>
    <w:multiLevelType w:val="hybridMultilevel"/>
    <w:tmpl w:val="4A5E7BF2"/>
    <w:lvl w:ilvl="0" w:tplc="04090017">
      <w:start w:val="1"/>
      <w:numFmt w:val="lowerLetter"/>
      <w:lvlText w:val="%1)"/>
      <w:lvlJc w:val="left"/>
      <w:pPr>
        <w:ind w:left="1069" w:hanging="360"/>
      </w:p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075913E2"/>
    <w:multiLevelType w:val="hybridMultilevel"/>
    <w:tmpl w:val="31DA09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AE7E2B"/>
    <w:multiLevelType w:val="multilevel"/>
    <w:tmpl w:val="05B0B130"/>
    <w:styleLink w:val="WWNum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nsid w:val="0C747BA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22D7854"/>
    <w:multiLevelType w:val="multilevel"/>
    <w:tmpl w:val="1F5A0EC8"/>
    <w:styleLink w:val="WWNum2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B437FD8"/>
    <w:multiLevelType w:val="multilevel"/>
    <w:tmpl w:val="A0686258"/>
    <w:styleLink w:val="WWNum19"/>
    <w:lvl w:ilvl="0">
      <w:start w:val="1"/>
      <w:numFmt w:val="lowerLetter"/>
      <w:lvlText w:val="%1."/>
      <w:lvlJc w:val="left"/>
      <w:pPr>
        <w:ind w:left="1789" w:hanging="360"/>
      </w:pPr>
    </w:lvl>
    <w:lvl w:ilvl="1">
      <w:start w:val="1"/>
      <w:numFmt w:val="lowerLetter"/>
      <w:lvlText w:val="%2."/>
      <w:lvlJc w:val="left"/>
      <w:pPr>
        <w:ind w:left="2509" w:hanging="360"/>
      </w:pPr>
    </w:lvl>
    <w:lvl w:ilvl="2">
      <w:start w:val="1"/>
      <w:numFmt w:val="lowerRoman"/>
      <w:lvlText w:val="%3."/>
      <w:lvlJc w:val="right"/>
      <w:pPr>
        <w:ind w:left="3229" w:hanging="180"/>
      </w:pPr>
    </w:lvl>
    <w:lvl w:ilvl="3">
      <w:start w:val="1"/>
      <w:numFmt w:val="decimal"/>
      <w:lvlText w:val="%4."/>
      <w:lvlJc w:val="left"/>
      <w:pPr>
        <w:ind w:left="3949" w:hanging="360"/>
      </w:pPr>
    </w:lvl>
    <w:lvl w:ilvl="4">
      <w:start w:val="1"/>
      <w:numFmt w:val="lowerLetter"/>
      <w:lvlText w:val="%5."/>
      <w:lvlJc w:val="left"/>
      <w:pPr>
        <w:ind w:left="4669" w:hanging="360"/>
      </w:pPr>
    </w:lvl>
    <w:lvl w:ilvl="5">
      <w:start w:val="1"/>
      <w:numFmt w:val="lowerRoman"/>
      <w:lvlText w:val="%6."/>
      <w:lvlJc w:val="right"/>
      <w:pPr>
        <w:ind w:left="5389" w:hanging="180"/>
      </w:pPr>
    </w:lvl>
    <w:lvl w:ilvl="6">
      <w:start w:val="1"/>
      <w:numFmt w:val="decimal"/>
      <w:lvlText w:val="%7."/>
      <w:lvlJc w:val="left"/>
      <w:pPr>
        <w:ind w:left="6109" w:hanging="360"/>
      </w:pPr>
    </w:lvl>
    <w:lvl w:ilvl="7">
      <w:start w:val="1"/>
      <w:numFmt w:val="lowerLetter"/>
      <w:lvlText w:val="%8."/>
      <w:lvlJc w:val="left"/>
      <w:pPr>
        <w:ind w:left="6829" w:hanging="360"/>
      </w:pPr>
    </w:lvl>
    <w:lvl w:ilvl="8">
      <w:start w:val="1"/>
      <w:numFmt w:val="lowerRoman"/>
      <w:lvlText w:val="%9."/>
      <w:lvlJc w:val="right"/>
      <w:pPr>
        <w:ind w:left="7549" w:hanging="180"/>
      </w:pPr>
    </w:lvl>
  </w:abstractNum>
  <w:abstractNum w:abstractNumId="7">
    <w:nsid w:val="21CC3A42"/>
    <w:multiLevelType w:val="multilevel"/>
    <w:tmpl w:val="8774F9EE"/>
    <w:styleLink w:val="WWNum9"/>
    <w:lvl w:ilvl="0">
      <w:numFmt w:val="bullet"/>
      <w:lvlText w:val=""/>
      <w:lvlJc w:val="left"/>
      <w:pPr>
        <w:ind w:left="1069" w:hanging="360"/>
      </w:pPr>
      <w:rPr>
        <w:rFonts w:ascii="Symbol" w:hAnsi="Symbol"/>
      </w:rPr>
    </w:lvl>
    <w:lvl w:ilvl="1">
      <w:numFmt w:val="bullet"/>
      <w:lvlText w:val="–"/>
      <w:lvlJc w:val="left"/>
      <w:pPr>
        <w:ind w:left="1429" w:hanging="360"/>
      </w:pPr>
      <w:rPr>
        <w:rFonts w:eastAsia="OpenSymbol" w:cs="OpenSymbol"/>
      </w:rPr>
    </w:lvl>
    <w:lvl w:ilvl="2">
      <w:numFmt w:val="bullet"/>
      <w:lvlText w:val="–"/>
      <w:lvlJc w:val="left"/>
      <w:pPr>
        <w:ind w:left="1789" w:hanging="360"/>
      </w:pPr>
      <w:rPr>
        <w:rFonts w:eastAsia="OpenSymbol" w:cs="OpenSymbol"/>
      </w:rPr>
    </w:lvl>
    <w:lvl w:ilvl="3">
      <w:numFmt w:val="bullet"/>
      <w:lvlText w:val="–"/>
      <w:lvlJc w:val="left"/>
      <w:pPr>
        <w:ind w:left="2149" w:hanging="360"/>
      </w:pPr>
      <w:rPr>
        <w:rFonts w:eastAsia="OpenSymbol" w:cs="OpenSymbol"/>
      </w:rPr>
    </w:lvl>
    <w:lvl w:ilvl="4">
      <w:numFmt w:val="bullet"/>
      <w:lvlText w:val="–"/>
      <w:lvlJc w:val="left"/>
      <w:pPr>
        <w:ind w:left="2509" w:hanging="360"/>
      </w:pPr>
      <w:rPr>
        <w:rFonts w:eastAsia="OpenSymbol" w:cs="OpenSymbol"/>
      </w:rPr>
    </w:lvl>
    <w:lvl w:ilvl="5">
      <w:numFmt w:val="bullet"/>
      <w:lvlText w:val="–"/>
      <w:lvlJc w:val="left"/>
      <w:pPr>
        <w:ind w:left="2869" w:hanging="360"/>
      </w:pPr>
      <w:rPr>
        <w:rFonts w:eastAsia="OpenSymbol" w:cs="OpenSymbol"/>
      </w:rPr>
    </w:lvl>
    <w:lvl w:ilvl="6">
      <w:numFmt w:val="bullet"/>
      <w:lvlText w:val="–"/>
      <w:lvlJc w:val="left"/>
      <w:pPr>
        <w:ind w:left="3229" w:hanging="360"/>
      </w:pPr>
      <w:rPr>
        <w:rFonts w:eastAsia="OpenSymbol" w:cs="OpenSymbol"/>
      </w:rPr>
    </w:lvl>
    <w:lvl w:ilvl="7">
      <w:numFmt w:val="bullet"/>
      <w:lvlText w:val="–"/>
      <w:lvlJc w:val="left"/>
      <w:pPr>
        <w:ind w:left="3589" w:hanging="360"/>
      </w:pPr>
      <w:rPr>
        <w:rFonts w:eastAsia="OpenSymbol" w:cs="OpenSymbol"/>
      </w:rPr>
    </w:lvl>
    <w:lvl w:ilvl="8">
      <w:numFmt w:val="bullet"/>
      <w:lvlText w:val="–"/>
      <w:lvlJc w:val="left"/>
      <w:pPr>
        <w:ind w:left="3949" w:hanging="360"/>
      </w:pPr>
      <w:rPr>
        <w:rFonts w:eastAsia="OpenSymbol" w:cs="OpenSymbol"/>
      </w:rPr>
    </w:lvl>
  </w:abstractNum>
  <w:abstractNum w:abstractNumId="8">
    <w:nsid w:val="24323F75"/>
    <w:multiLevelType w:val="hybridMultilevel"/>
    <w:tmpl w:val="026E94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410781"/>
    <w:multiLevelType w:val="multilevel"/>
    <w:tmpl w:val="219CABDE"/>
    <w:styleLink w:val="WWNum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717555D"/>
    <w:multiLevelType w:val="multilevel"/>
    <w:tmpl w:val="26ECA702"/>
    <w:styleLink w:val="WWNum11"/>
    <w:lvl w:ilvl="0">
      <w:numFmt w:val="bullet"/>
      <w:lvlText w:val=""/>
      <w:lvlJc w:val="left"/>
      <w:pPr>
        <w:ind w:left="1069" w:hanging="360"/>
      </w:pPr>
      <w:rPr>
        <w:rFonts w:ascii="Symbol" w:hAnsi="Symbol"/>
      </w:rPr>
    </w:lvl>
    <w:lvl w:ilvl="1">
      <w:numFmt w:val="bullet"/>
      <w:lvlText w:val="–"/>
      <w:lvlJc w:val="left"/>
      <w:pPr>
        <w:ind w:left="1429" w:hanging="360"/>
      </w:pPr>
      <w:rPr>
        <w:rFonts w:eastAsia="OpenSymbol" w:cs="OpenSymbol"/>
      </w:rPr>
    </w:lvl>
    <w:lvl w:ilvl="2">
      <w:numFmt w:val="bullet"/>
      <w:lvlText w:val="–"/>
      <w:lvlJc w:val="left"/>
      <w:pPr>
        <w:ind w:left="1789" w:hanging="360"/>
      </w:pPr>
      <w:rPr>
        <w:rFonts w:eastAsia="OpenSymbol" w:cs="OpenSymbol"/>
      </w:rPr>
    </w:lvl>
    <w:lvl w:ilvl="3">
      <w:numFmt w:val="bullet"/>
      <w:lvlText w:val="–"/>
      <w:lvlJc w:val="left"/>
      <w:pPr>
        <w:ind w:left="2149" w:hanging="360"/>
      </w:pPr>
      <w:rPr>
        <w:rFonts w:eastAsia="OpenSymbol" w:cs="OpenSymbol"/>
      </w:rPr>
    </w:lvl>
    <w:lvl w:ilvl="4">
      <w:numFmt w:val="bullet"/>
      <w:lvlText w:val="–"/>
      <w:lvlJc w:val="left"/>
      <w:pPr>
        <w:ind w:left="2509" w:hanging="360"/>
      </w:pPr>
      <w:rPr>
        <w:rFonts w:eastAsia="OpenSymbol" w:cs="OpenSymbol"/>
      </w:rPr>
    </w:lvl>
    <w:lvl w:ilvl="5">
      <w:numFmt w:val="bullet"/>
      <w:lvlText w:val="–"/>
      <w:lvlJc w:val="left"/>
      <w:pPr>
        <w:ind w:left="2869" w:hanging="360"/>
      </w:pPr>
      <w:rPr>
        <w:rFonts w:eastAsia="OpenSymbol" w:cs="OpenSymbol"/>
      </w:rPr>
    </w:lvl>
    <w:lvl w:ilvl="6">
      <w:numFmt w:val="bullet"/>
      <w:lvlText w:val="–"/>
      <w:lvlJc w:val="left"/>
      <w:pPr>
        <w:ind w:left="3229" w:hanging="360"/>
      </w:pPr>
      <w:rPr>
        <w:rFonts w:eastAsia="OpenSymbol" w:cs="OpenSymbol"/>
      </w:rPr>
    </w:lvl>
    <w:lvl w:ilvl="7">
      <w:numFmt w:val="bullet"/>
      <w:lvlText w:val="–"/>
      <w:lvlJc w:val="left"/>
      <w:pPr>
        <w:ind w:left="3589" w:hanging="360"/>
      </w:pPr>
      <w:rPr>
        <w:rFonts w:eastAsia="OpenSymbol" w:cs="OpenSymbol"/>
      </w:rPr>
    </w:lvl>
    <w:lvl w:ilvl="8">
      <w:numFmt w:val="bullet"/>
      <w:lvlText w:val="–"/>
      <w:lvlJc w:val="left"/>
      <w:pPr>
        <w:ind w:left="3949" w:hanging="360"/>
      </w:pPr>
      <w:rPr>
        <w:rFonts w:eastAsia="OpenSymbol" w:cs="OpenSymbol"/>
      </w:rPr>
    </w:lvl>
  </w:abstractNum>
  <w:abstractNum w:abstractNumId="11">
    <w:nsid w:val="27E93DDB"/>
    <w:multiLevelType w:val="multilevel"/>
    <w:tmpl w:val="6EF2A690"/>
    <w:styleLink w:val="WWNum5"/>
    <w:lvl w:ilvl="0">
      <w:numFmt w:val="bullet"/>
      <w:lvlText w:val=""/>
      <w:lvlJc w:val="left"/>
      <w:pPr>
        <w:ind w:left="1069" w:hanging="360"/>
      </w:pPr>
      <w:rPr>
        <w:rFonts w:ascii="Symbol" w:hAnsi="Symbol"/>
      </w:rPr>
    </w:lvl>
    <w:lvl w:ilvl="1">
      <w:numFmt w:val="bullet"/>
      <w:lvlText w:val="–"/>
      <w:lvlJc w:val="left"/>
      <w:pPr>
        <w:ind w:left="1429" w:hanging="360"/>
      </w:pPr>
      <w:rPr>
        <w:rFonts w:eastAsia="OpenSymbol" w:cs="OpenSymbol"/>
      </w:rPr>
    </w:lvl>
    <w:lvl w:ilvl="2">
      <w:numFmt w:val="bullet"/>
      <w:lvlText w:val="–"/>
      <w:lvlJc w:val="left"/>
      <w:pPr>
        <w:ind w:left="1789" w:hanging="360"/>
      </w:pPr>
      <w:rPr>
        <w:rFonts w:eastAsia="OpenSymbol" w:cs="OpenSymbol"/>
      </w:rPr>
    </w:lvl>
    <w:lvl w:ilvl="3">
      <w:numFmt w:val="bullet"/>
      <w:lvlText w:val="–"/>
      <w:lvlJc w:val="left"/>
      <w:pPr>
        <w:ind w:left="2149" w:hanging="360"/>
      </w:pPr>
      <w:rPr>
        <w:rFonts w:eastAsia="OpenSymbol" w:cs="OpenSymbol"/>
      </w:rPr>
    </w:lvl>
    <w:lvl w:ilvl="4">
      <w:numFmt w:val="bullet"/>
      <w:lvlText w:val="–"/>
      <w:lvlJc w:val="left"/>
      <w:pPr>
        <w:ind w:left="2509" w:hanging="360"/>
      </w:pPr>
      <w:rPr>
        <w:rFonts w:eastAsia="OpenSymbol" w:cs="OpenSymbol"/>
      </w:rPr>
    </w:lvl>
    <w:lvl w:ilvl="5">
      <w:numFmt w:val="bullet"/>
      <w:lvlText w:val="–"/>
      <w:lvlJc w:val="left"/>
      <w:pPr>
        <w:ind w:left="2869" w:hanging="360"/>
      </w:pPr>
      <w:rPr>
        <w:rFonts w:eastAsia="OpenSymbol" w:cs="OpenSymbol"/>
      </w:rPr>
    </w:lvl>
    <w:lvl w:ilvl="6">
      <w:numFmt w:val="bullet"/>
      <w:lvlText w:val="–"/>
      <w:lvlJc w:val="left"/>
      <w:pPr>
        <w:ind w:left="3229" w:hanging="360"/>
      </w:pPr>
      <w:rPr>
        <w:rFonts w:eastAsia="OpenSymbol" w:cs="OpenSymbol"/>
      </w:rPr>
    </w:lvl>
    <w:lvl w:ilvl="7">
      <w:numFmt w:val="bullet"/>
      <w:lvlText w:val="–"/>
      <w:lvlJc w:val="left"/>
      <w:pPr>
        <w:ind w:left="3589" w:hanging="360"/>
      </w:pPr>
      <w:rPr>
        <w:rFonts w:eastAsia="OpenSymbol" w:cs="OpenSymbol"/>
      </w:rPr>
    </w:lvl>
    <w:lvl w:ilvl="8">
      <w:numFmt w:val="bullet"/>
      <w:lvlText w:val="–"/>
      <w:lvlJc w:val="left"/>
      <w:pPr>
        <w:ind w:left="3949" w:hanging="360"/>
      </w:pPr>
      <w:rPr>
        <w:rFonts w:eastAsia="OpenSymbol" w:cs="OpenSymbol"/>
      </w:rPr>
    </w:lvl>
  </w:abstractNum>
  <w:abstractNum w:abstractNumId="12">
    <w:nsid w:val="2BC26907"/>
    <w:multiLevelType w:val="multilevel"/>
    <w:tmpl w:val="DF8C972A"/>
    <w:styleLink w:val="WWNum2"/>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3">
    <w:nsid w:val="2D181F55"/>
    <w:multiLevelType w:val="multilevel"/>
    <w:tmpl w:val="5C1293D0"/>
    <w:styleLink w:val="WWNum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nsid w:val="2D4D306F"/>
    <w:multiLevelType w:val="hybridMultilevel"/>
    <w:tmpl w:val="31DA09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21041B0"/>
    <w:multiLevelType w:val="multilevel"/>
    <w:tmpl w:val="742A0C06"/>
    <w:styleLink w:val="WWNum20"/>
    <w:lvl w:ilvl="0">
      <w:start w:val="1"/>
      <w:numFmt w:val="lowerLetter"/>
      <w:lvlText w:val="%1."/>
      <w:lvlJc w:val="left"/>
      <w:pPr>
        <w:ind w:left="360" w:hanging="360"/>
      </w:pPr>
      <w:rPr>
        <w:color w:val="000000"/>
      </w:rPr>
    </w:lvl>
    <w:lvl w:ilvl="1">
      <w:numFmt w:val="bullet"/>
      <w:lvlText w:val="o"/>
      <w:lvlJc w:val="left"/>
      <w:pPr>
        <w:ind w:left="360" w:hanging="360"/>
      </w:pPr>
      <w:rPr>
        <w:rFonts w:ascii="Courier New" w:hAnsi="Courier New" w:cs="Courier New"/>
      </w:rPr>
    </w:lvl>
    <w:lvl w:ilvl="2">
      <w:numFmt w:val="bullet"/>
      <w:lvlText w:val=""/>
      <w:lvlJc w:val="left"/>
      <w:pPr>
        <w:ind w:left="1080" w:hanging="360"/>
      </w:pPr>
      <w:rPr>
        <w:rFonts w:ascii="Wingdings" w:hAnsi="Wingdings"/>
      </w:rPr>
    </w:lvl>
    <w:lvl w:ilvl="3">
      <w:numFmt w:val="bullet"/>
      <w:lvlText w:val=""/>
      <w:lvlJc w:val="left"/>
      <w:pPr>
        <w:ind w:left="1800" w:hanging="360"/>
      </w:pPr>
      <w:rPr>
        <w:rFonts w:ascii="Symbol" w:hAnsi="Symbol"/>
      </w:rPr>
    </w:lvl>
    <w:lvl w:ilvl="4">
      <w:numFmt w:val="bullet"/>
      <w:lvlText w:val="o"/>
      <w:lvlJc w:val="left"/>
      <w:pPr>
        <w:ind w:left="2520" w:hanging="360"/>
      </w:pPr>
      <w:rPr>
        <w:rFonts w:ascii="Courier New" w:hAnsi="Courier New" w:cs="Courier New"/>
      </w:rPr>
    </w:lvl>
    <w:lvl w:ilvl="5">
      <w:numFmt w:val="bullet"/>
      <w:lvlText w:val=""/>
      <w:lvlJc w:val="left"/>
      <w:pPr>
        <w:ind w:left="3240" w:hanging="360"/>
      </w:pPr>
      <w:rPr>
        <w:rFonts w:ascii="Wingdings" w:hAnsi="Wingdings"/>
      </w:rPr>
    </w:lvl>
    <w:lvl w:ilvl="6">
      <w:numFmt w:val="bullet"/>
      <w:lvlText w:val=""/>
      <w:lvlJc w:val="left"/>
      <w:pPr>
        <w:ind w:left="3960" w:hanging="360"/>
      </w:pPr>
      <w:rPr>
        <w:rFonts w:ascii="Symbol" w:hAnsi="Symbol"/>
      </w:rPr>
    </w:lvl>
    <w:lvl w:ilvl="7">
      <w:numFmt w:val="bullet"/>
      <w:lvlText w:val="o"/>
      <w:lvlJc w:val="left"/>
      <w:pPr>
        <w:ind w:left="4680" w:hanging="360"/>
      </w:pPr>
      <w:rPr>
        <w:rFonts w:ascii="Courier New" w:hAnsi="Courier New" w:cs="Courier New"/>
      </w:rPr>
    </w:lvl>
    <w:lvl w:ilvl="8">
      <w:numFmt w:val="bullet"/>
      <w:lvlText w:val=""/>
      <w:lvlJc w:val="left"/>
      <w:pPr>
        <w:ind w:left="5400" w:hanging="360"/>
      </w:pPr>
      <w:rPr>
        <w:rFonts w:ascii="Wingdings" w:hAnsi="Wingdings"/>
      </w:rPr>
    </w:lvl>
  </w:abstractNum>
  <w:abstractNum w:abstractNumId="16">
    <w:nsid w:val="353866E8"/>
    <w:multiLevelType w:val="hybridMultilevel"/>
    <w:tmpl w:val="31DA09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83F187E"/>
    <w:multiLevelType w:val="multilevel"/>
    <w:tmpl w:val="B0C62FC4"/>
    <w:styleLink w:val="WWNum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9066257"/>
    <w:multiLevelType w:val="multilevel"/>
    <w:tmpl w:val="F9A854E8"/>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AFC1301"/>
    <w:multiLevelType w:val="multilevel"/>
    <w:tmpl w:val="74B495C6"/>
    <w:styleLink w:val="WWNum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nsid w:val="3FB12242"/>
    <w:multiLevelType w:val="hybridMultilevel"/>
    <w:tmpl w:val="0D8270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2F32559"/>
    <w:multiLevelType w:val="multilevel"/>
    <w:tmpl w:val="E2F2162A"/>
    <w:styleLink w:val="WWNum13"/>
    <w:lvl w:ilvl="0">
      <w:numFmt w:val="bullet"/>
      <w:lvlText w:val="–"/>
      <w:lvlJc w:val="left"/>
      <w:pPr>
        <w:ind w:left="720" w:hanging="360"/>
      </w:pPr>
      <w:rPr>
        <w:rFonts w:eastAsia="OpenSymbol" w:cs="OpenSymbol"/>
      </w:rPr>
    </w:lvl>
    <w:lvl w:ilvl="1">
      <w:numFmt w:val="bullet"/>
      <w:lvlText w:val="–"/>
      <w:lvlJc w:val="left"/>
      <w:pPr>
        <w:ind w:left="1080" w:hanging="360"/>
      </w:pPr>
      <w:rPr>
        <w:rFonts w:eastAsia="OpenSymbol" w:cs="OpenSymbol"/>
      </w:rPr>
    </w:lvl>
    <w:lvl w:ilvl="2">
      <w:numFmt w:val="bullet"/>
      <w:lvlText w:val="–"/>
      <w:lvlJc w:val="left"/>
      <w:pPr>
        <w:ind w:left="1440" w:hanging="360"/>
      </w:pPr>
      <w:rPr>
        <w:rFonts w:eastAsia="OpenSymbol" w:cs="OpenSymbol"/>
      </w:rPr>
    </w:lvl>
    <w:lvl w:ilvl="3">
      <w:numFmt w:val="bullet"/>
      <w:lvlText w:val="–"/>
      <w:lvlJc w:val="left"/>
      <w:pPr>
        <w:ind w:left="1800" w:hanging="360"/>
      </w:pPr>
      <w:rPr>
        <w:rFonts w:eastAsia="OpenSymbol" w:cs="OpenSymbol"/>
      </w:rPr>
    </w:lvl>
    <w:lvl w:ilvl="4">
      <w:numFmt w:val="bullet"/>
      <w:lvlText w:val="–"/>
      <w:lvlJc w:val="left"/>
      <w:pPr>
        <w:ind w:left="2160" w:hanging="360"/>
      </w:pPr>
      <w:rPr>
        <w:rFonts w:eastAsia="OpenSymbol" w:cs="OpenSymbol"/>
      </w:rPr>
    </w:lvl>
    <w:lvl w:ilvl="5">
      <w:numFmt w:val="bullet"/>
      <w:lvlText w:val="–"/>
      <w:lvlJc w:val="left"/>
      <w:pPr>
        <w:ind w:left="2520" w:hanging="360"/>
      </w:pPr>
      <w:rPr>
        <w:rFonts w:eastAsia="OpenSymbol" w:cs="OpenSymbol"/>
      </w:rPr>
    </w:lvl>
    <w:lvl w:ilvl="6">
      <w:numFmt w:val="bullet"/>
      <w:lvlText w:val="–"/>
      <w:lvlJc w:val="left"/>
      <w:pPr>
        <w:ind w:left="2880" w:hanging="360"/>
      </w:pPr>
      <w:rPr>
        <w:rFonts w:eastAsia="OpenSymbol" w:cs="OpenSymbol"/>
      </w:rPr>
    </w:lvl>
    <w:lvl w:ilvl="7">
      <w:numFmt w:val="bullet"/>
      <w:lvlText w:val="–"/>
      <w:lvlJc w:val="left"/>
      <w:pPr>
        <w:ind w:left="3240" w:hanging="360"/>
      </w:pPr>
      <w:rPr>
        <w:rFonts w:eastAsia="OpenSymbol" w:cs="OpenSymbol"/>
      </w:rPr>
    </w:lvl>
    <w:lvl w:ilvl="8">
      <w:numFmt w:val="bullet"/>
      <w:lvlText w:val="–"/>
      <w:lvlJc w:val="left"/>
      <w:pPr>
        <w:ind w:left="3600" w:hanging="360"/>
      </w:pPr>
      <w:rPr>
        <w:rFonts w:eastAsia="OpenSymbol" w:cs="OpenSymbol"/>
      </w:rPr>
    </w:lvl>
  </w:abstractNum>
  <w:abstractNum w:abstractNumId="22">
    <w:nsid w:val="4604396B"/>
    <w:multiLevelType w:val="multilevel"/>
    <w:tmpl w:val="D98A11F2"/>
    <w:styleLink w:val="WWNum14"/>
    <w:lvl w:ilvl="0">
      <w:numFmt w:val="bullet"/>
      <w:lvlText w:val="-"/>
      <w:lvlJc w:val="left"/>
      <w:pPr>
        <w:ind w:left="720" w:hanging="360"/>
      </w:pPr>
      <w:rPr>
        <w:rFonts w:eastAsia="WenQuanYi Micro Hei" w:cs="Times New Roman"/>
        <w:color w:val="00000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nsid w:val="4A4C0DF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4D737ED1"/>
    <w:multiLevelType w:val="hybridMultilevel"/>
    <w:tmpl w:val="FCD41E5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2C2343D"/>
    <w:multiLevelType w:val="multilevel"/>
    <w:tmpl w:val="B0869570"/>
    <w:styleLink w:val="WWNum1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nsid w:val="56A70A82"/>
    <w:multiLevelType w:val="multilevel"/>
    <w:tmpl w:val="924E61C2"/>
    <w:styleLink w:val="WWNum2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56C47818"/>
    <w:multiLevelType w:val="multilevel"/>
    <w:tmpl w:val="F83CA1E8"/>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571A5230"/>
    <w:multiLevelType w:val="multilevel"/>
    <w:tmpl w:val="993C3D48"/>
    <w:styleLink w:val="WWNum4"/>
    <w:lvl w:ilvl="0">
      <w:numFmt w:val="bullet"/>
      <w:lvlText w:val=""/>
      <w:lvlJc w:val="left"/>
      <w:pPr>
        <w:ind w:left="1069" w:hanging="360"/>
      </w:pPr>
      <w:rPr>
        <w:rFonts w:ascii="Symbol" w:hAnsi="Symbol"/>
      </w:rPr>
    </w:lvl>
    <w:lvl w:ilvl="1">
      <w:numFmt w:val="bullet"/>
      <w:lvlText w:val="o"/>
      <w:lvlJc w:val="left"/>
      <w:pPr>
        <w:ind w:left="1789" w:hanging="360"/>
      </w:pPr>
      <w:rPr>
        <w:rFonts w:ascii="Courier New" w:hAnsi="Courier New" w:cs="Courier New"/>
      </w:rPr>
    </w:lvl>
    <w:lvl w:ilvl="2">
      <w:numFmt w:val="bullet"/>
      <w:lvlText w:val=""/>
      <w:lvlJc w:val="left"/>
      <w:pPr>
        <w:ind w:left="2509" w:hanging="360"/>
      </w:pPr>
      <w:rPr>
        <w:rFonts w:ascii="Wingdings" w:hAnsi="Wingdings"/>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rPr>
    </w:lvl>
  </w:abstractNum>
  <w:abstractNum w:abstractNumId="29">
    <w:nsid w:val="59C64362"/>
    <w:multiLevelType w:val="multilevel"/>
    <w:tmpl w:val="7904F78C"/>
    <w:styleLink w:val="WWNum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AF11867"/>
    <w:multiLevelType w:val="hybridMultilevel"/>
    <w:tmpl w:val="BFF0DC44"/>
    <w:lvl w:ilvl="0" w:tplc="DDD0F21A">
      <w:start w:val="1"/>
      <w:numFmt w:val="decimal"/>
      <w:lvlText w:val="%1."/>
      <w:lvlJc w:val="left"/>
      <w:pPr>
        <w:ind w:left="837" w:hanging="360"/>
        <w:jc w:val="left"/>
      </w:pPr>
      <w:rPr>
        <w:rFonts w:ascii="Times New Roman" w:eastAsia="Times New Roman" w:hAnsi="Times New Roman" w:hint="default"/>
        <w:sz w:val="24"/>
        <w:szCs w:val="24"/>
      </w:rPr>
    </w:lvl>
    <w:lvl w:ilvl="1" w:tplc="8B801186">
      <w:start w:val="1"/>
      <w:numFmt w:val="bullet"/>
      <w:lvlText w:val="•"/>
      <w:lvlJc w:val="left"/>
      <w:pPr>
        <w:ind w:left="1774" w:hanging="360"/>
      </w:pPr>
      <w:rPr>
        <w:rFonts w:hint="default"/>
      </w:rPr>
    </w:lvl>
    <w:lvl w:ilvl="2" w:tplc="AABEE940">
      <w:start w:val="1"/>
      <w:numFmt w:val="bullet"/>
      <w:lvlText w:val="•"/>
      <w:lvlJc w:val="left"/>
      <w:pPr>
        <w:ind w:left="2710" w:hanging="360"/>
      </w:pPr>
      <w:rPr>
        <w:rFonts w:hint="default"/>
      </w:rPr>
    </w:lvl>
    <w:lvl w:ilvl="3" w:tplc="DB4CA34C">
      <w:start w:val="1"/>
      <w:numFmt w:val="bullet"/>
      <w:lvlText w:val="•"/>
      <w:lvlJc w:val="left"/>
      <w:pPr>
        <w:ind w:left="3646" w:hanging="360"/>
      </w:pPr>
      <w:rPr>
        <w:rFonts w:hint="default"/>
      </w:rPr>
    </w:lvl>
    <w:lvl w:ilvl="4" w:tplc="3ECEC4AA">
      <w:start w:val="1"/>
      <w:numFmt w:val="bullet"/>
      <w:lvlText w:val="•"/>
      <w:lvlJc w:val="left"/>
      <w:pPr>
        <w:ind w:left="4582" w:hanging="360"/>
      </w:pPr>
      <w:rPr>
        <w:rFonts w:hint="default"/>
      </w:rPr>
    </w:lvl>
    <w:lvl w:ilvl="5" w:tplc="52F4C644">
      <w:start w:val="1"/>
      <w:numFmt w:val="bullet"/>
      <w:lvlText w:val="•"/>
      <w:lvlJc w:val="left"/>
      <w:pPr>
        <w:ind w:left="5518" w:hanging="360"/>
      </w:pPr>
      <w:rPr>
        <w:rFonts w:hint="default"/>
      </w:rPr>
    </w:lvl>
    <w:lvl w:ilvl="6" w:tplc="A1EEA720">
      <w:start w:val="1"/>
      <w:numFmt w:val="bullet"/>
      <w:lvlText w:val="•"/>
      <w:lvlJc w:val="left"/>
      <w:pPr>
        <w:ind w:left="6455" w:hanging="360"/>
      </w:pPr>
      <w:rPr>
        <w:rFonts w:hint="default"/>
      </w:rPr>
    </w:lvl>
    <w:lvl w:ilvl="7" w:tplc="F43C570A">
      <w:start w:val="1"/>
      <w:numFmt w:val="bullet"/>
      <w:lvlText w:val="•"/>
      <w:lvlJc w:val="left"/>
      <w:pPr>
        <w:ind w:left="7391" w:hanging="360"/>
      </w:pPr>
      <w:rPr>
        <w:rFonts w:hint="default"/>
      </w:rPr>
    </w:lvl>
    <w:lvl w:ilvl="8" w:tplc="749AD450">
      <w:start w:val="1"/>
      <w:numFmt w:val="bullet"/>
      <w:lvlText w:val="•"/>
      <w:lvlJc w:val="left"/>
      <w:pPr>
        <w:ind w:left="8327" w:hanging="360"/>
      </w:pPr>
      <w:rPr>
        <w:rFonts w:hint="default"/>
      </w:rPr>
    </w:lvl>
  </w:abstractNum>
  <w:abstractNum w:abstractNumId="31">
    <w:nsid w:val="5EC15250"/>
    <w:multiLevelType w:val="hybridMultilevel"/>
    <w:tmpl w:val="3A1C8D1C"/>
    <w:lvl w:ilvl="0" w:tplc="04090017">
      <w:start w:val="1"/>
      <w:numFmt w:val="lowerLetter"/>
      <w:lvlText w:val="%1)"/>
      <w:lvlJc w:val="left"/>
      <w:pPr>
        <w:ind w:left="1069" w:hanging="360"/>
      </w:p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2">
    <w:nsid w:val="60B55556"/>
    <w:multiLevelType w:val="multilevel"/>
    <w:tmpl w:val="1CF2E37C"/>
    <w:styleLink w:val="WWNum3"/>
    <w:lvl w:ilvl="0">
      <w:numFmt w:val="bullet"/>
      <w:lvlText w:val=""/>
      <w:lvlJc w:val="left"/>
      <w:pPr>
        <w:ind w:left="1069" w:hanging="360"/>
      </w:pPr>
      <w:rPr>
        <w:rFonts w:ascii="Symbol" w:hAnsi="Symbol"/>
      </w:rPr>
    </w:lvl>
    <w:lvl w:ilvl="1">
      <w:numFmt w:val="bullet"/>
      <w:lvlText w:val="–"/>
      <w:lvlJc w:val="left"/>
      <w:pPr>
        <w:ind w:left="1429" w:hanging="360"/>
      </w:pPr>
      <w:rPr>
        <w:rFonts w:eastAsia="OpenSymbol" w:cs="OpenSymbol"/>
      </w:rPr>
    </w:lvl>
    <w:lvl w:ilvl="2">
      <w:numFmt w:val="bullet"/>
      <w:lvlText w:val="–"/>
      <w:lvlJc w:val="left"/>
      <w:pPr>
        <w:ind w:left="1789" w:hanging="360"/>
      </w:pPr>
      <w:rPr>
        <w:rFonts w:eastAsia="OpenSymbol" w:cs="OpenSymbol"/>
      </w:rPr>
    </w:lvl>
    <w:lvl w:ilvl="3">
      <w:numFmt w:val="bullet"/>
      <w:lvlText w:val="–"/>
      <w:lvlJc w:val="left"/>
      <w:pPr>
        <w:ind w:left="2149" w:hanging="360"/>
      </w:pPr>
      <w:rPr>
        <w:rFonts w:eastAsia="OpenSymbol" w:cs="OpenSymbol"/>
      </w:rPr>
    </w:lvl>
    <w:lvl w:ilvl="4">
      <w:numFmt w:val="bullet"/>
      <w:lvlText w:val="–"/>
      <w:lvlJc w:val="left"/>
      <w:pPr>
        <w:ind w:left="2509" w:hanging="360"/>
      </w:pPr>
      <w:rPr>
        <w:rFonts w:eastAsia="OpenSymbol" w:cs="OpenSymbol"/>
      </w:rPr>
    </w:lvl>
    <w:lvl w:ilvl="5">
      <w:numFmt w:val="bullet"/>
      <w:lvlText w:val="–"/>
      <w:lvlJc w:val="left"/>
      <w:pPr>
        <w:ind w:left="2869" w:hanging="360"/>
      </w:pPr>
      <w:rPr>
        <w:rFonts w:eastAsia="OpenSymbol" w:cs="OpenSymbol"/>
      </w:rPr>
    </w:lvl>
    <w:lvl w:ilvl="6">
      <w:numFmt w:val="bullet"/>
      <w:lvlText w:val="–"/>
      <w:lvlJc w:val="left"/>
      <w:pPr>
        <w:ind w:left="3229" w:hanging="360"/>
      </w:pPr>
      <w:rPr>
        <w:rFonts w:eastAsia="OpenSymbol" w:cs="OpenSymbol"/>
      </w:rPr>
    </w:lvl>
    <w:lvl w:ilvl="7">
      <w:numFmt w:val="bullet"/>
      <w:lvlText w:val="–"/>
      <w:lvlJc w:val="left"/>
      <w:pPr>
        <w:ind w:left="3589" w:hanging="360"/>
      </w:pPr>
      <w:rPr>
        <w:rFonts w:eastAsia="OpenSymbol" w:cs="OpenSymbol"/>
      </w:rPr>
    </w:lvl>
    <w:lvl w:ilvl="8">
      <w:numFmt w:val="bullet"/>
      <w:lvlText w:val="–"/>
      <w:lvlJc w:val="left"/>
      <w:pPr>
        <w:ind w:left="3949" w:hanging="360"/>
      </w:pPr>
      <w:rPr>
        <w:rFonts w:eastAsia="OpenSymbol" w:cs="OpenSymbol"/>
      </w:rPr>
    </w:lvl>
  </w:abstractNum>
  <w:abstractNum w:abstractNumId="33">
    <w:nsid w:val="60D64524"/>
    <w:multiLevelType w:val="multilevel"/>
    <w:tmpl w:val="0409001D"/>
    <w:lvl w:ilvl="0">
      <w:start w:val="1"/>
      <w:numFmt w:val="decimal"/>
      <w:lvlText w:val="%1)"/>
      <w:lvlJc w:val="left"/>
      <w:pPr>
        <w:ind w:left="1429" w:hanging="360"/>
      </w:pPr>
    </w:lvl>
    <w:lvl w:ilvl="1">
      <w:start w:val="1"/>
      <w:numFmt w:val="lowerLetter"/>
      <w:lvlText w:val="%2)"/>
      <w:lvlJc w:val="left"/>
      <w:pPr>
        <w:ind w:left="1789" w:hanging="360"/>
      </w:pPr>
    </w:lvl>
    <w:lvl w:ilvl="2">
      <w:start w:val="1"/>
      <w:numFmt w:val="lowerRoman"/>
      <w:lvlText w:val="%3)"/>
      <w:lvlJc w:val="left"/>
      <w:pPr>
        <w:ind w:left="2149" w:hanging="360"/>
      </w:pPr>
    </w:lvl>
    <w:lvl w:ilvl="3">
      <w:start w:val="1"/>
      <w:numFmt w:val="decimal"/>
      <w:lvlText w:val="(%4)"/>
      <w:lvlJc w:val="left"/>
      <w:pPr>
        <w:ind w:left="2509" w:hanging="360"/>
      </w:pPr>
    </w:lvl>
    <w:lvl w:ilvl="4">
      <w:start w:val="1"/>
      <w:numFmt w:val="lowerLetter"/>
      <w:lvlText w:val="(%5)"/>
      <w:lvlJc w:val="left"/>
      <w:pPr>
        <w:ind w:left="2869" w:hanging="360"/>
      </w:pPr>
    </w:lvl>
    <w:lvl w:ilvl="5">
      <w:start w:val="1"/>
      <w:numFmt w:val="lowerRoman"/>
      <w:lvlText w:val="(%6)"/>
      <w:lvlJc w:val="left"/>
      <w:pPr>
        <w:ind w:left="3229" w:hanging="360"/>
      </w:pPr>
    </w:lvl>
    <w:lvl w:ilvl="6">
      <w:start w:val="1"/>
      <w:numFmt w:val="decimal"/>
      <w:lvlText w:val="%7."/>
      <w:lvlJc w:val="left"/>
      <w:pPr>
        <w:ind w:left="3589" w:hanging="360"/>
      </w:pPr>
    </w:lvl>
    <w:lvl w:ilvl="7">
      <w:start w:val="1"/>
      <w:numFmt w:val="lowerLetter"/>
      <w:lvlText w:val="%8."/>
      <w:lvlJc w:val="left"/>
      <w:pPr>
        <w:ind w:left="3949" w:hanging="360"/>
      </w:pPr>
    </w:lvl>
    <w:lvl w:ilvl="8">
      <w:start w:val="1"/>
      <w:numFmt w:val="lowerRoman"/>
      <w:lvlText w:val="%9."/>
      <w:lvlJc w:val="left"/>
      <w:pPr>
        <w:ind w:left="4309" w:hanging="360"/>
      </w:pPr>
    </w:lvl>
  </w:abstractNum>
  <w:abstractNum w:abstractNumId="34">
    <w:nsid w:val="642E7647"/>
    <w:multiLevelType w:val="multilevel"/>
    <w:tmpl w:val="A716A0B8"/>
    <w:styleLink w:val="WWNum2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6CBC3825"/>
    <w:multiLevelType w:val="multilevel"/>
    <w:tmpl w:val="4C364BC6"/>
    <w:styleLink w:val="WWNum10"/>
    <w:lvl w:ilvl="0">
      <w:numFmt w:val="bullet"/>
      <w:lvlText w:val=""/>
      <w:lvlJc w:val="left"/>
      <w:pPr>
        <w:ind w:left="1069" w:hanging="360"/>
      </w:pPr>
      <w:rPr>
        <w:rFonts w:ascii="Symbol" w:hAnsi="Symbol"/>
      </w:rPr>
    </w:lvl>
    <w:lvl w:ilvl="1">
      <w:numFmt w:val="bullet"/>
      <w:lvlText w:val="o"/>
      <w:lvlJc w:val="left"/>
      <w:pPr>
        <w:ind w:left="1789" w:hanging="360"/>
      </w:pPr>
      <w:rPr>
        <w:rFonts w:ascii="Courier New" w:hAnsi="Courier New" w:cs="Courier New"/>
      </w:rPr>
    </w:lvl>
    <w:lvl w:ilvl="2">
      <w:numFmt w:val="bullet"/>
      <w:lvlText w:val=""/>
      <w:lvlJc w:val="left"/>
      <w:pPr>
        <w:ind w:left="2509" w:hanging="360"/>
      </w:pPr>
      <w:rPr>
        <w:rFonts w:ascii="Wingdings" w:hAnsi="Wingdings"/>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rPr>
    </w:lvl>
  </w:abstractNum>
  <w:abstractNum w:abstractNumId="36">
    <w:nsid w:val="6DB87D3D"/>
    <w:multiLevelType w:val="hybridMultilevel"/>
    <w:tmpl w:val="31DA09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EBC67A6"/>
    <w:multiLevelType w:val="multilevel"/>
    <w:tmpl w:val="490A6BB4"/>
    <w:styleLink w:val="WWNum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45D55F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nsid w:val="7B9842CD"/>
    <w:multiLevelType w:val="multilevel"/>
    <w:tmpl w:val="DCAAE9D4"/>
    <w:styleLink w:val="WWNum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0">
    <w:nsid w:val="7F037210"/>
    <w:multiLevelType w:val="multilevel"/>
    <w:tmpl w:val="5A54ABBA"/>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9"/>
  </w:num>
  <w:num w:numId="2">
    <w:abstractNumId w:val="12"/>
  </w:num>
  <w:num w:numId="3">
    <w:abstractNumId w:val="32"/>
  </w:num>
  <w:num w:numId="4">
    <w:abstractNumId w:val="28"/>
  </w:num>
  <w:num w:numId="5">
    <w:abstractNumId w:val="11"/>
  </w:num>
  <w:num w:numId="6">
    <w:abstractNumId w:val="13"/>
  </w:num>
  <w:num w:numId="7">
    <w:abstractNumId w:val="3"/>
  </w:num>
  <w:num w:numId="8">
    <w:abstractNumId w:val="0"/>
  </w:num>
  <w:num w:numId="9">
    <w:abstractNumId w:val="7"/>
  </w:num>
  <w:num w:numId="10">
    <w:abstractNumId w:val="35"/>
  </w:num>
  <w:num w:numId="11">
    <w:abstractNumId w:val="10"/>
  </w:num>
  <w:num w:numId="12">
    <w:abstractNumId w:val="25"/>
  </w:num>
  <w:num w:numId="13">
    <w:abstractNumId w:val="21"/>
  </w:num>
  <w:num w:numId="14">
    <w:abstractNumId w:val="22"/>
  </w:num>
  <w:num w:numId="15">
    <w:abstractNumId w:val="27"/>
  </w:num>
  <w:num w:numId="16">
    <w:abstractNumId w:val="29"/>
  </w:num>
  <w:num w:numId="17">
    <w:abstractNumId w:val="18"/>
  </w:num>
  <w:num w:numId="18">
    <w:abstractNumId w:val="37"/>
  </w:num>
  <w:num w:numId="19">
    <w:abstractNumId w:val="6"/>
  </w:num>
  <w:num w:numId="20">
    <w:abstractNumId w:val="15"/>
  </w:num>
  <w:num w:numId="21">
    <w:abstractNumId w:val="26"/>
    <w:lvlOverride w:ilvl="1">
      <w:lvl w:ilvl="1">
        <w:start w:val="1"/>
        <w:numFmt w:val="lowerLetter"/>
        <w:lvlText w:val="%2)"/>
        <w:lvlJc w:val="left"/>
        <w:pPr>
          <w:ind w:left="720" w:hanging="360"/>
        </w:pPr>
        <w:rPr>
          <w:sz w:val="24"/>
          <w:szCs w:val="24"/>
        </w:rPr>
      </w:lvl>
    </w:lvlOverride>
  </w:num>
  <w:num w:numId="22">
    <w:abstractNumId w:val="9"/>
  </w:num>
  <w:num w:numId="23">
    <w:abstractNumId w:val="39"/>
  </w:num>
  <w:num w:numId="24">
    <w:abstractNumId w:val="40"/>
  </w:num>
  <w:num w:numId="25">
    <w:abstractNumId w:val="17"/>
  </w:num>
  <w:num w:numId="26">
    <w:abstractNumId w:val="34"/>
  </w:num>
  <w:num w:numId="27">
    <w:abstractNumId w:val="5"/>
  </w:num>
  <w:num w:numId="28">
    <w:abstractNumId w:val="27"/>
    <w:lvlOverride w:ilvl="0">
      <w:startOverride w:val="1"/>
    </w:lvlOverride>
  </w:num>
  <w:num w:numId="29">
    <w:abstractNumId w:val="15"/>
    <w:lvlOverride w:ilvl="0">
      <w:startOverride w:val="1"/>
    </w:lvlOverride>
  </w:num>
  <w:num w:numId="30">
    <w:abstractNumId w:val="26"/>
    <w:lvlOverride w:ilvl="0">
      <w:startOverride w:val="1"/>
    </w:lvlOverride>
  </w:num>
  <w:num w:numId="31">
    <w:abstractNumId w:val="5"/>
    <w:lvlOverride w:ilvl="0">
      <w:startOverride w:val="1"/>
    </w:lvlOverride>
  </w:num>
  <w:num w:numId="32">
    <w:abstractNumId w:val="39"/>
    <w:lvlOverride w:ilvl="0">
      <w:startOverride w:val="1"/>
    </w:lvlOverride>
  </w:num>
  <w:num w:numId="33">
    <w:abstractNumId w:val="26"/>
  </w:num>
  <w:num w:numId="34">
    <w:abstractNumId w:val="31"/>
  </w:num>
  <w:num w:numId="35">
    <w:abstractNumId w:val="4"/>
  </w:num>
  <w:num w:numId="36">
    <w:abstractNumId w:val="38"/>
  </w:num>
  <w:num w:numId="37">
    <w:abstractNumId w:val="33"/>
  </w:num>
  <w:num w:numId="38">
    <w:abstractNumId w:val="23"/>
  </w:num>
  <w:num w:numId="39">
    <w:abstractNumId w:val="24"/>
  </w:num>
  <w:num w:numId="40">
    <w:abstractNumId w:val="1"/>
  </w:num>
  <w:num w:numId="41">
    <w:abstractNumId w:val="8"/>
  </w:num>
  <w:num w:numId="42">
    <w:abstractNumId w:val="16"/>
  </w:num>
  <w:num w:numId="43">
    <w:abstractNumId w:val="14"/>
  </w:num>
  <w:num w:numId="44">
    <w:abstractNumId w:val="36"/>
  </w:num>
  <w:num w:numId="45">
    <w:abstractNumId w:val="2"/>
  </w:num>
  <w:num w:numId="46">
    <w:abstractNumId w:val="20"/>
  </w:num>
  <w:num w:numId="47">
    <w:abstractNumId w:val="3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revisionView w:markup="0"/>
  <w:trackRevisions/>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DA2AFB"/>
    <w:rsid w:val="00005206"/>
    <w:rsid w:val="000228B7"/>
    <w:rsid w:val="000340EF"/>
    <w:rsid w:val="00061A2E"/>
    <w:rsid w:val="00076F26"/>
    <w:rsid w:val="00081CC4"/>
    <w:rsid w:val="000826FB"/>
    <w:rsid w:val="00093362"/>
    <w:rsid w:val="000C4732"/>
    <w:rsid w:val="000E7416"/>
    <w:rsid w:val="000F459B"/>
    <w:rsid w:val="0010219E"/>
    <w:rsid w:val="0010697A"/>
    <w:rsid w:val="00135E8A"/>
    <w:rsid w:val="001422FE"/>
    <w:rsid w:val="00152F8C"/>
    <w:rsid w:val="001661B7"/>
    <w:rsid w:val="001B7E86"/>
    <w:rsid w:val="001D4E5A"/>
    <w:rsid w:val="001F350C"/>
    <w:rsid w:val="00230F4B"/>
    <w:rsid w:val="002440D8"/>
    <w:rsid w:val="0027167A"/>
    <w:rsid w:val="002B3186"/>
    <w:rsid w:val="002C108F"/>
    <w:rsid w:val="002C337D"/>
    <w:rsid w:val="002C5F6D"/>
    <w:rsid w:val="002F6540"/>
    <w:rsid w:val="00306DB6"/>
    <w:rsid w:val="003107AC"/>
    <w:rsid w:val="003131FF"/>
    <w:rsid w:val="003235A1"/>
    <w:rsid w:val="00325B10"/>
    <w:rsid w:val="003354F9"/>
    <w:rsid w:val="003524ED"/>
    <w:rsid w:val="00371D2B"/>
    <w:rsid w:val="003944F2"/>
    <w:rsid w:val="003F04EA"/>
    <w:rsid w:val="003F33C0"/>
    <w:rsid w:val="003F3779"/>
    <w:rsid w:val="00423B46"/>
    <w:rsid w:val="00444205"/>
    <w:rsid w:val="00447E90"/>
    <w:rsid w:val="00455392"/>
    <w:rsid w:val="00465359"/>
    <w:rsid w:val="00477F7D"/>
    <w:rsid w:val="00486A13"/>
    <w:rsid w:val="00492245"/>
    <w:rsid w:val="004A13B7"/>
    <w:rsid w:val="004C2416"/>
    <w:rsid w:val="004D6E4F"/>
    <w:rsid w:val="00514C29"/>
    <w:rsid w:val="00523F41"/>
    <w:rsid w:val="00525618"/>
    <w:rsid w:val="00531966"/>
    <w:rsid w:val="005920DB"/>
    <w:rsid w:val="00595BFE"/>
    <w:rsid w:val="00596079"/>
    <w:rsid w:val="005A015B"/>
    <w:rsid w:val="005C77CC"/>
    <w:rsid w:val="005F2618"/>
    <w:rsid w:val="006106B7"/>
    <w:rsid w:val="006444C2"/>
    <w:rsid w:val="00663373"/>
    <w:rsid w:val="0067723E"/>
    <w:rsid w:val="006C1623"/>
    <w:rsid w:val="006D7C44"/>
    <w:rsid w:val="006E0665"/>
    <w:rsid w:val="00703576"/>
    <w:rsid w:val="007154D3"/>
    <w:rsid w:val="00734826"/>
    <w:rsid w:val="0073572A"/>
    <w:rsid w:val="00741844"/>
    <w:rsid w:val="00763896"/>
    <w:rsid w:val="00766002"/>
    <w:rsid w:val="00766DF9"/>
    <w:rsid w:val="00785598"/>
    <w:rsid w:val="007C5F76"/>
    <w:rsid w:val="007D20FE"/>
    <w:rsid w:val="008136B0"/>
    <w:rsid w:val="00844F92"/>
    <w:rsid w:val="00853070"/>
    <w:rsid w:val="00861FB7"/>
    <w:rsid w:val="008665E4"/>
    <w:rsid w:val="00882A97"/>
    <w:rsid w:val="008A118D"/>
    <w:rsid w:val="008A2CA3"/>
    <w:rsid w:val="008A4C22"/>
    <w:rsid w:val="00912812"/>
    <w:rsid w:val="0091346E"/>
    <w:rsid w:val="00917D24"/>
    <w:rsid w:val="0096672A"/>
    <w:rsid w:val="0097015E"/>
    <w:rsid w:val="0097694C"/>
    <w:rsid w:val="009A043F"/>
    <w:rsid w:val="009B1D2A"/>
    <w:rsid w:val="009D3BA0"/>
    <w:rsid w:val="00A05867"/>
    <w:rsid w:val="00A2278A"/>
    <w:rsid w:val="00A47E26"/>
    <w:rsid w:val="00A515B7"/>
    <w:rsid w:val="00A57938"/>
    <w:rsid w:val="00A651F6"/>
    <w:rsid w:val="00AC1888"/>
    <w:rsid w:val="00B146F6"/>
    <w:rsid w:val="00B25A27"/>
    <w:rsid w:val="00B5208D"/>
    <w:rsid w:val="00BB2125"/>
    <w:rsid w:val="00BB723F"/>
    <w:rsid w:val="00BC32BA"/>
    <w:rsid w:val="00BD6409"/>
    <w:rsid w:val="00BD6BE7"/>
    <w:rsid w:val="00C26403"/>
    <w:rsid w:val="00C461F5"/>
    <w:rsid w:val="00C57694"/>
    <w:rsid w:val="00C86BA1"/>
    <w:rsid w:val="00C937FE"/>
    <w:rsid w:val="00CD051D"/>
    <w:rsid w:val="00CD25E5"/>
    <w:rsid w:val="00D000AD"/>
    <w:rsid w:val="00D0061E"/>
    <w:rsid w:val="00D1030B"/>
    <w:rsid w:val="00D11A17"/>
    <w:rsid w:val="00D21C79"/>
    <w:rsid w:val="00D37DD1"/>
    <w:rsid w:val="00D540C2"/>
    <w:rsid w:val="00D8163F"/>
    <w:rsid w:val="00D971C2"/>
    <w:rsid w:val="00DA2AFB"/>
    <w:rsid w:val="00DA327C"/>
    <w:rsid w:val="00DB3365"/>
    <w:rsid w:val="00DC5B70"/>
    <w:rsid w:val="00DD7B9F"/>
    <w:rsid w:val="00E04210"/>
    <w:rsid w:val="00E07321"/>
    <w:rsid w:val="00E16870"/>
    <w:rsid w:val="00E16FA2"/>
    <w:rsid w:val="00E22E08"/>
    <w:rsid w:val="00E40FCF"/>
    <w:rsid w:val="00E75F54"/>
    <w:rsid w:val="00E96D7D"/>
    <w:rsid w:val="00EC22EC"/>
    <w:rsid w:val="00EF5702"/>
    <w:rsid w:val="00F0580B"/>
    <w:rsid w:val="00F94EF7"/>
    <w:rsid w:val="00FA21C5"/>
    <w:rsid w:val="00FA2626"/>
    <w:rsid w:val="00FE2C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307CA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SimSun" w:hAnsi="Liberation Serif" w:cs="Lohit Hindi"/>
        <w:kern w:val="3"/>
        <w:sz w:val="24"/>
        <w:szCs w:val="24"/>
        <w:lang w:val="en-US"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41844"/>
    <w:pPr>
      <w:keepNext/>
      <w:keepLines/>
      <w:widowControl/>
      <w:suppressAutoHyphens w:val="0"/>
      <w:autoSpaceDN/>
      <w:spacing w:before="480" w:line="259" w:lineRule="auto"/>
      <w:textAlignment w:val="auto"/>
      <w:outlineLvl w:val="0"/>
    </w:pPr>
    <w:rPr>
      <w:rFonts w:asciiTheme="majorHAnsi" w:eastAsiaTheme="majorEastAsia" w:hAnsiTheme="majorHAnsi" w:cstheme="majorBidi"/>
      <w:b/>
      <w:bCs/>
      <w:color w:val="2C6EAB" w:themeColor="accent1" w:themeShade="B5"/>
      <w:kern w:val="0"/>
      <w:sz w:val="32"/>
      <w:szCs w:val="32"/>
      <w:lang w:eastAsia="en-US" w:bidi="ar-SA"/>
    </w:rPr>
  </w:style>
  <w:style w:type="paragraph" w:styleId="Heading2">
    <w:name w:val="heading 2"/>
    <w:basedOn w:val="Normal"/>
    <w:next w:val="Normal"/>
    <w:link w:val="Heading2Char"/>
    <w:uiPriority w:val="9"/>
    <w:unhideWhenUsed/>
    <w:qFormat/>
    <w:rsid w:val="00741844"/>
    <w:pPr>
      <w:keepNext/>
      <w:keepLines/>
      <w:widowControl/>
      <w:suppressAutoHyphens w:val="0"/>
      <w:autoSpaceDN/>
      <w:spacing w:before="200" w:line="259" w:lineRule="auto"/>
      <w:textAlignment w:val="auto"/>
      <w:outlineLvl w:val="1"/>
    </w:pPr>
    <w:rPr>
      <w:rFonts w:asciiTheme="majorHAnsi" w:eastAsiaTheme="majorEastAsia" w:hAnsiTheme="majorHAnsi" w:cstheme="majorBidi"/>
      <w:b/>
      <w:bCs/>
      <w:color w:val="5B9BD5" w:themeColor="accent1"/>
      <w:kern w:val="0"/>
      <w:sz w:val="26"/>
      <w:szCs w:val="26"/>
      <w:lang w:eastAsia="en-US" w:bidi="ar-SA"/>
    </w:rPr>
  </w:style>
  <w:style w:type="paragraph" w:styleId="Heading3">
    <w:name w:val="heading 3"/>
    <w:basedOn w:val="Normal"/>
    <w:next w:val="Normal"/>
    <w:link w:val="Heading3Char"/>
    <w:uiPriority w:val="9"/>
    <w:unhideWhenUsed/>
    <w:qFormat/>
    <w:rsid w:val="002C337D"/>
    <w:pPr>
      <w:keepNext/>
      <w:keepLines/>
      <w:spacing w:before="40"/>
      <w:outlineLvl w:val="2"/>
    </w:pPr>
    <w:rPr>
      <w:rFonts w:asciiTheme="majorHAnsi" w:eastAsiaTheme="majorEastAsia" w:hAnsiTheme="majorHAnsi" w:cs="Mangal"/>
      <w:color w:val="1F4D78" w:themeColor="accent1" w:themeShade="7F"/>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Liberation Sans" w:hAnsi="Liberation Sans"/>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Objectwitharrow">
    <w:name w:val="Object with arrow"/>
    <w:basedOn w:val="Standard"/>
  </w:style>
  <w:style w:type="paragraph" w:customStyle="1" w:styleId="Objectwithshadow">
    <w:name w:val="Object with shadow"/>
    <w:basedOn w:val="Standard"/>
  </w:style>
  <w:style w:type="paragraph" w:customStyle="1" w:styleId="Objectwithoutfill">
    <w:name w:val="Object without fill"/>
    <w:basedOn w:val="Standard"/>
  </w:style>
  <w:style w:type="paragraph" w:customStyle="1" w:styleId="Text">
    <w:name w:val="Text"/>
    <w:basedOn w:val="Caption"/>
  </w:style>
  <w:style w:type="paragraph" w:customStyle="1" w:styleId="Textbodyjustified">
    <w:name w:val="Text body justified"/>
    <w:basedOn w:val="Standard"/>
  </w:style>
  <w:style w:type="paragraph" w:customStyle="1" w:styleId="Firstlineindent">
    <w:name w:val="First line indent"/>
    <w:basedOn w:val="Textbody"/>
    <w:pPr>
      <w:spacing w:after="0"/>
      <w:ind w:firstLine="283"/>
    </w:pPr>
  </w:style>
  <w:style w:type="paragraph" w:customStyle="1" w:styleId="Title1">
    <w:name w:val="Title1"/>
    <w:basedOn w:val="Standard"/>
    <w:pPr>
      <w:jc w:val="center"/>
    </w:pPr>
  </w:style>
  <w:style w:type="paragraph" w:customStyle="1" w:styleId="Title2">
    <w:name w:val="Title2"/>
    <w:basedOn w:val="Standard"/>
    <w:pPr>
      <w:spacing w:before="57" w:after="57"/>
      <w:ind w:right="113"/>
      <w:jc w:val="center"/>
    </w:pPr>
  </w:style>
  <w:style w:type="paragraph" w:customStyle="1" w:styleId="WW-Heading">
    <w:name w:val="WW-Heading"/>
    <w:basedOn w:val="Standard"/>
    <w:pPr>
      <w:spacing w:before="238" w:after="119"/>
    </w:pPr>
  </w:style>
  <w:style w:type="paragraph" w:customStyle="1" w:styleId="DimensionLine">
    <w:name w:val="Dimension Line"/>
    <w:basedOn w:val="Standard"/>
  </w:style>
  <w:style w:type="paragraph" w:customStyle="1" w:styleId="TitleSlideLTGliederung1">
    <w:name w:val="Title Slide~LT~Gliederung 1"/>
    <w:pPr>
      <w:widowControl/>
      <w:spacing w:after="283" w:line="200" w:lineRule="atLeast"/>
    </w:pPr>
    <w:rPr>
      <w:rFonts w:ascii="Lohit Hindi" w:eastAsia="Lohit Hindi" w:hAnsi="Lohit Hindi"/>
      <w:color w:val="000000"/>
      <w:sz w:val="56"/>
      <w:szCs w:val="56"/>
    </w:rPr>
  </w:style>
  <w:style w:type="paragraph" w:customStyle="1" w:styleId="TitleSlideLTGliederung2">
    <w:name w:val="Title Slide~LT~Gliederung 2"/>
    <w:basedOn w:val="TitleSlideLTGliederung1"/>
    <w:pPr>
      <w:spacing w:after="227"/>
    </w:pPr>
    <w:rPr>
      <w:color w:val="53548A"/>
      <w:sz w:val="48"/>
      <w:szCs w:val="48"/>
    </w:rPr>
  </w:style>
  <w:style w:type="paragraph" w:customStyle="1" w:styleId="TitleSlideLTGliederung3">
    <w:name w:val="Title Slide~LT~Gliederung 3"/>
    <w:basedOn w:val="TitleSlideLTGliederung2"/>
    <w:pPr>
      <w:spacing w:after="170"/>
    </w:pPr>
    <w:rPr>
      <w:sz w:val="44"/>
      <w:szCs w:val="44"/>
    </w:rPr>
  </w:style>
  <w:style w:type="paragraph" w:customStyle="1" w:styleId="TitleSlideLTGliederung4">
    <w:name w:val="Title Slide~LT~Gliederung 4"/>
    <w:basedOn w:val="TitleSlideLTGliederung3"/>
    <w:pPr>
      <w:spacing w:after="113"/>
    </w:pPr>
    <w:rPr>
      <w:color w:val="A04DA3"/>
      <w:sz w:val="40"/>
      <w:szCs w:val="40"/>
    </w:rPr>
  </w:style>
  <w:style w:type="paragraph" w:customStyle="1" w:styleId="TitleSlideLTGliederung5">
    <w:name w:val="Title Slide~LT~Gliederung 5"/>
    <w:basedOn w:val="TitleSlideLTGliederung4"/>
    <w:pPr>
      <w:spacing w:after="57"/>
    </w:pPr>
  </w:style>
  <w:style w:type="paragraph" w:customStyle="1" w:styleId="TitleSlideLTGliederung6">
    <w:name w:val="Title Slide~LT~Gliederung 6"/>
    <w:basedOn w:val="TitleSlideLTGliederung5"/>
  </w:style>
  <w:style w:type="paragraph" w:customStyle="1" w:styleId="TitleSlideLTGliederung7">
    <w:name w:val="Title Slide~LT~Gliederung 7"/>
    <w:basedOn w:val="TitleSlideLTGliederung6"/>
  </w:style>
  <w:style w:type="paragraph" w:customStyle="1" w:styleId="TitleSlideLTGliederung8">
    <w:name w:val="Title Slide~LT~Gliederung 8"/>
    <w:basedOn w:val="TitleSlideLTGliederung7"/>
  </w:style>
  <w:style w:type="paragraph" w:customStyle="1" w:styleId="TitleSlideLTGliederung9">
    <w:name w:val="Title Slide~LT~Gliederung 9"/>
    <w:basedOn w:val="TitleSlideLTGliederung8"/>
  </w:style>
  <w:style w:type="paragraph" w:customStyle="1" w:styleId="TitleSlideLTTitel">
    <w:name w:val="Title Slide~LT~Titel"/>
    <w:pPr>
      <w:widowControl/>
      <w:spacing w:line="200" w:lineRule="atLeast"/>
    </w:pPr>
    <w:rPr>
      <w:rFonts w:ascii="Lohit Hindi" w:eastAsia="Lohit Hindi" w:hAnsi="Lohit Hindi"/>
      <w:color w:val="000000"/>
      <w:sz w:val="36"/>
      <w:szCs w:val="36"/>
    </w:rPr>
  </w:style>
  <w:style w:type="paragraph" w:customStyle="1" w:styleId="TitleSlideLTUntertitel">
    <w:name w:val="Title Slide~LT~Untertitel"/>
    <w:pPr>
      <w:widowControl/>
      <w:jc w:val="center"/>
    </w:pPr>
    <w:rPr>
      <w:rFonts w:ascii="Lohit Hindi" w:eastAsia="Lohit Hindi" w:hAnsi="Lohit Hindi"/>
      <w:sz w:val="64"/>
      <w:szCs w:val="64"/>
    </w:rPr>
  </w:style>
  <w:style w:type="paragraph" w:customStyle="1" w:styleId="TitleSlideLTNotizen">
    <w:name w:val="Title Slide~LT~Notizen"/>
    <w:pPr>
      <w:widowControl/>
      <w:ind w:left="340" w:hanging="340"/>
    </w:pPr>
    <w:rPr>
      <w:rFonts w:ascii="Lohit Hindi" w:eastAsia="Lohit Hindi" w:hAnsi="Lohit Hindi"/>
      <w:sz w:val="40"/>
      <w:szCs w:val="40"/>
    </w:rPr>
  </w:style>
  <w:style w:type="paragraph" w:customStyle="1" w:styleId="TitleSlideLTHintergrundobjekte">
    <w:name w:val="Title Slide~LT~Hintergrundobjekte"/>
    <w:pPr>
      <w:widowControl/>
    </w:pPr>
  </w:style>
  <w:style w:type="paragraph" w:customStyle="1" w:styleId="TitleSlideLTHintergrund">
    <w:name w:val="Title Slide~LT~Hintergrund"/>
    <w:pPr>
      <w:widowControl/>
    </w:pPr>
  </w:style>
  <w:style w:type="paragraph" w:customStyle="1" w:styleId="default">
    <w:name w:val="default"/>
    <w:pPr>
      <w:widowControl/>
      <w:spacing w:line="200" w:lineRule="atLeast"/>
    </w:pPr>
    <w:rPr>
      <w:rFonts w:ascii="Lohit Hindi" w:eastAsia="Lohit Hindi" w:hAnsi="Lohit Hindi"/>
      <w:sz w:val="36"/>
      <w:szCs w:val="36"/>
    </w:rPr>
  </w:style>
  <w:style w:type="paragraph" w:customStyle="1" w:styleId="gray1">
    <w:name w:val="gray1"/>
    <w:basedOn w:val="default"/>
  </w:style>
  <w:style w:type="paragraph" w:customStyle="1" w:styleId="gray2">
    <w:name w:val="gray2"/>
    <w:basedOn w:val="default"/>
  </w:style>
  <w:style w:type="paragraph" w:customStyle="1" w:styleId="gray3">
    <w:name w:val="gray3"/>
    <w:basedOn w:val="default"/>
  </w:style>
  <w:style w:type="paragraph" w:customStyle="1" w:styleId="bw1">
    <w:name w:val="bw1"/>
    <w:basedOn w:val="default"/>
  </w:style>
  <w:style w:type="paragraph" w:customStyle="1" w:styleId="bw2">
    <w:name w:val="bw2"/>
    <w:basedOn w:val="default"/>
  </w:style>
  <w:style w:type="paragraph" w:customStyle="1" w:styleId="bw3">
    <w:name w:val="bw3"/>
    <w:basedOn w:val="default"/>
  </w:style>
  <w:style w:type="paragraph" w:customStyle="1" w:styleId="orange1">
    <w:name w:val="orange1"/>
    <w:basedOn w:val="default"/>
  </w:style>
  <w:style w:type="paragraph" w:customStyle="1" w:styleId="orange2">
    <w:name w:val="orange2"/>
    <w:basedOn w:val="default"/>
  </w:style>
  <w:style w:type="paragraph" w:customStyle="1" w:styleId="orange3">
    <w:name w:val="orange3"/>
    <w:basedOn w:val="default"/>
  </w:style>
  <w:style w:type="paragraph" w:customStyle="1" w:styleId="turquise1">
    <w:name w:val="turquise1"/>
    <w:basedOn w:val="default"/>
  </w:style>
  <w:style w:type="paragraph" w:customStyle="1" w:styleId="turquise2">
    <w:name w:val="turquise2"/>
    <w:basedOn w:val="default"/>
  </w:style>
  <w:style w:type="paragraph" w:customStyle="1" w:styleId="turquise3">
    <w:name w:val="turquise3"/>
    <w:basedOn w:val="default"/>
  </w:style>
  <w:style w:type="paragraph" w:customStyle="1" w:styleId="blue1">
    <w:name w:val="blue1"/>
    <w:basedOn w:val="default"/>
  </w:style>
  <w:style w:type="paragraph" w:customStyle="1" w:styleId="blue2">
    <w:name w:val="blue2"/>
    <w:basedOn w:val="default"/>
  </w:style>
  <w:style w:type="paragraph" w:customStyle="1" w:styleId="blue3">
    <w:name w:val="blue3"/>
    <w:basedOn w:val="default"/>
  </w:style>
  <w:style w:type="paragraph" w:customStyle="1" w:styleId="sun1">
    <w:name w:val="sun1"/>
    <w:basedOn w:val="default"/>
  </w:style>
  <w:style w:type="paragraph" w:customStyle="1" w:styleId="sun2">
    <w:name w:val="sun2"/>
    <w:basedOn w:val="default"/>
  </w:style>
  <w:style w:type="paragraph" w:customStyle="1" w:styleId="sun3">
    <w:name w:val="sun3"/>
    <w:basedOn w:val="default"/>
  </w:style>
  <w:style w:type="paragraph" w:customStyle="1" w:styleId="earth1">
    <w:name w:val="earth1"/>
    <w:basedOn w:val="default"/>
  </w:style>
  <w:style w:type="paragraph" w:customStyle="1" w:styleId="earth2">
    <w:name w:val="earth2"/>
    <w:basedOn w:val="default"/>
  </w:style>
  <w:style w:type="paragraph" w:customStyle="1" w:styleId="earth3">
    <w:name w:val="earth3"/>
    <w:basedOn w:val="default"/>
  </w:style>
  <w:style w:type="paragraph" w:customStyle="1" w:styleId="green1">
    <w:name w:val="green1"/>
    <w:basedOn w:val="default"/>
  </w:style>
  <w:style w:type="paragraph" w:customStyle="1" w:styleId="green2">
    <w:name w:val="green2"/>
    <w:basedOn w:val="default"/>
  </w:style>
  <w:style w:type="paragraph" w:customStyle="1" w:styleId="green3">
    <w:name w:val="green3"/>
    <w:basedOn w:val="default"/>
  </w:style>
  <w:style w:type="paragraph" w:customStyle="1" w:styleId="seetang1">
    <w:name w:val="seetang1"/>
    <w:basedOn w:val="default"/>
  </w:style>
  <w:style w:type="paragraph" w:customStyle="1" w:styleId="seetang2">
    <w:name w:val="seetang2"/>
    <w:basedOn w:val="default"/>
  </w:style>
  <w:style w:type="paragraph" w:customStyle="1" w:styleId="seetang3">
    <w:name w:val="seetang3"/>
    <w:basedOn w:val="default"/>
  </w:style>
  <w:style w:type="paragraph" w:customStyle="1" w:styleId="lightblue1">
    <w:name w:val="lightblue1"/>
    <w:basedOn w:val="default"/>
  </w:style>
  <w:style w:type="paragraph" w:customStyle="1" w:styleId="lightblue2">
    <w:name w:val="lightblue2"/>
    <w:basedOn w:val="default"/>
  </w:style>
  <w:style w:type="paragraph" w:customStyle="1" w:styleId="lightblue3">
    <w:name w:val="lightblue3"/>
    <w:basedOn w:val="default"/>
  </w:style>
  <w:style w:type="paragraph" w:customStyle="1" w:styleId="yellow1">
    <w:name w:val="yellow1"/>
    <w:basedOn w:val="default"/>
  </w:style>
  <w:style w:type="paragraph" w:customStyle="1" w:styleId="yellow2">
    <w:name w:val="yellow2"/>
    <w:basedOn w:val="default"/>
  </w:style>
  <w:style w:type="paragraph" w:customStyle="1" w:styleId="yellow3">
    <w:name w:val="yellow3"/>
    <w:basedOn w:val="default"/>
  </w:style>
  <w:style w:type="paragraph" w:styleId="Title">
    <w:name w:val="Title"/>
    <w:basedOn w:val="Normal"/>
    <w:next w:val="Normal"/>
    <w:link w:val="TitleChar"/>
    <w:uiPriority w:val="10"/>
    <w:qFormat/>
    <w:rsid w:val="00A57938"/>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741844"/>
    <w:pPr>
      <w:numPr>
        <w:ilvl w:val="1"/>
      </w:numPr>
    </w:pPr>
    <w:rPr>
      <w:rFonts w:asciiTheme="majorHAnsi" w:eastAsiaTheme="majorEastAsia" w:hAnsiTheme="majorHAnsi" w:cstheme="majorBidi"/>
      <w:i/>
      <w:iCs/>
      <w:color w:val="5B9BD5" w:themeColor="accent1"/>
      <w:spacing w:val="15"/>
    </w:rPr>
  </w:style>
  <w:style w:type="paragraph" w:customStyle="1" w:styleId="Backgroundobjects">
    <w:name w:val="Background objects"/>
    <w:pPr>
      <w:widowControl/>
    </w:pPr>
  </w:style>
  <w:style w:type="paragraph" w:customStyle="1" w:styleId="Background">
    <w:name w:val="Background"/>
    <w:pPr>
      <w:widowControl/>
    </w:pPr>
  </w:style>
  <w:style w:type="paragraph" w:customStyle="1" w:styleId="Notes">
    <w:name w:val="Notes"/>
    <w:pPr>
      <w:widowControl/>
      <w:ind w:left="340" w:hanging="340"/>
    </w:pPr>
    <w:rPr>
      <w:rFonts w:ascii="Lohit Hindi" w:eastAsia="Lohit Hindi" w:hAnsi="Lohit Hindi"/>
      <w:sz w:val="40"/>
      <w:szCs w:val="40"/>
    </w:rPr>
  </w:style>
  <w:style w:type="paragraph" w:customStyle="1" w:styleId="Outline1">
    <w:name w:val="Outline 1"/>
    <w:pPr>
      <w:widowControl/>
      <w:spacing w:after="283" w:line="200" w:lineRule="atLeast"/>
    </w:pPr>
    <w:rPr>
      <w:rFonts w:ascii="Lohit Hindi" w:eastAsia="Lohit Hindi" w:hAnsi="Lohit Hindi"/>
      <w:color w:val="000000"/>
      <w:sz w:val="56"/>
      <w:szCs w:val="56"/>
    </w:rPr>
  </w:style>
  <w:style w:type="paragraph" w:customStyle="1" w:styleId="Outline2">
    <w:name w:val="Outline 2"/>
    <w:basedOn w:val="Outline1"/>
    <w:pPr>
      <w:spacing w:after="227"/>
    </w:pPr>
    <w:rPr>
      <w:color w:val="53548A"/>
      <w:sz w:val="48"/>
      <w:szCs w:val="48"/>
    </w:rPr>
  </w:style>
  <w:style w:type="paragraph" w:customStyle="1" w:styleId="Outline3">
    <w:name w:val="Outline 3"/>
    <w:basedOn w:val="Outline2"/>
    <w:pPr>
      <w:spacing w:after="170"/>
    </w:pPr>
    <w:rPr>
      <w:sz w:val="44"/>
      <w:szCs w:val="44"/>
    </w:rPr>
  </w:style>
  <w:style w:type="paragraph" w:customStyle="1" w:styleId="Outline4">
    <w:name w:val="Outline 4"/>
    <w:basedOn w:val="Outline3"/>
    <w:pPr>
      <w:spacing w:after="113"/>
    </w:pPr>
    <w:rPr>
      <w:color w:val="A04DA3"/>
      <w:sz w:val="40"/>
      <w:szCs w:val="40"/>
    </w:rPr>
  </w:style>
  <w:style w:type="paragraph" w:customStyle="1" w:styleId="Outline5">
    <w:name w:val="Outline 5"/>
    <w:basedOn w:val="Outline4"/>
    <w:pPr>
      <w:spacing w:after="57"/>
    </w:pPr>
  </w:style>
  <w:style w:type="paragraph" w:customStyle="1" w:styleId="Outline6">
    <w:name w:val="Outline 6"/>
    <w:basedOn w:val="Outline5"/>
  </w:style>
  <w:style w:type="paragraph" w:customStyle="1" w:styleId="Outline7">
    <w:name w:val="Outline 7"/>
    <w:basedOn w:val="Outline6"/>
  </w:style>
  <w:style w:type="paragraph" w:customStyle="1" w:styleId="Outline8">
    <w:name w:val="Outline 8"/>
    <w:basedOn w:val="Outline7"/>
  </w:style>
  <w:style w:type="paragraph" w:customStyle="1" w:styleId="Outline9">
    <w:name w:val="Outline 9"/>
    <w:basedOn w:val="Outline8"/>
  </w:style>
  <w:style w:type="paragraph" w:customStyle="1" w:styleId="TitleandContentLTGliederung1">
    <w:name w:val="Title and Content~LT~Gliederung 1"/>
    <w:pPr>
      <w:widowControl/>
      <w:spacing w:after="283" w:line="200" w:lineRule="atLeast"/>
    </w:pPr>
    <w:rPr>
      <w:rFonts w:ascii="Lohit Hindi" w:eastAsia="Lohit Hindi" w:hAnsi="Lohit Hindi"/>
      <w:color w:val="000000"/>
      <w:sz w:val="56"/>
      <w:szCs w:val="56"/>
    </w:rPr>
  </w:style>
  <w:style w:type="paragraph" w:customStyle="1" w:styleId="TitleandContentLTGliederung2">
    <w:name w:val="Title and Content~LT~Gliederung 2"/>
    <w:basedOn w:val="TitleandContentLTGliederung1"/>
    <w:pPr>
      <w:spacing w:after="227"/>
    </w:pPr>
    <w:rPr>
      <w:color w:val="53548A"/>
      <w:sz w:val="48"/>
      <w:szCs w:val="48"/>
    </w:rPr>
  </w:style>
  <w:style w:type="paragraph" w:customStyle="1" w:styleId="TitleandContentLTGliederung3">
    <w:name w:val="Title and Content~LT~Gliederung 3"/>
    <w:basedOn w:val="TitleandContentLTGliederung2"/>
    <w:pPr>
      <w:spacing w:after="170"/>
    </w:pPr>
    <w:rPr>
      <w:sz w:val="44"/>
      <w:szCs w:val="44"/>
    </w:rPr>
  </w:style>
  <w:style w:type="paragraph" w:customStyle="1" w:styleId="TitleandContentLTGliederung4">
    <w:name w:val="Title and Content~LT~Gliederung 4"/>
    <w:basedOn w:val="TitleandContentLTGliederung3"/>
    <w:pPr>
      <w:spacing w:after="113"/>
    </w:pPr>
    <w:rPr>
      <w:color w:val="A04DA3"/>
      <w:sz w:val="40"/>
      <w:szCs w:val="40"/>
    </w:rPr>
  </w:style>
  <w:style w:type="paragraph" w:customStyle="1" w:styleId="TitleandContentLTGliederung5">
    <w:name w:val="Title and Content~LT~Gliederung 5"/>
    <w:basedOn w:val="TitleandContentLTGliederung4"/>
    <w:pPr>
      <w:spacing w:after="57"/>
    </w:pPr>
  </w:style>
  <w:style w:type="paragraph" w:customStyle="1" w:styleId="TitleandContentLTGliederung6">
    <w:name w:val="Title and Content~LT~Gliederung 6"/>
    <w:basedOn w:val="TitleandContentLTGliederung5"/>
  </w:style>
  <w:style w:type="paragraph" w:customStyle="1" w:styleId="TitleandContentLTGliederung7">
    <w:name w:val="Title and Content~LT~Gliederung 7"/>
    <w:basedOn w:val="TitleandContentLTGliederung6"/>
  </w:style>
  <w:style w:type="paragraph" w:customStyle="1" w:styleId="TitleandContentLTGliederung8">
    <w:name w:val="Title and Content~LT~Gliederung 8"/>
    <w:basedOn w:val="TitleandContentLTGliederung7"/>
  </w:style>
  <w:style w:type="paragraph" w:customStyle="1" w:styleId="TitleandContentLTGliederung9">
    <w:name w:val="Title and Content~LT~Gliederung 9"/>
    <w:basedOn w:val="TitleandContentLTGliederung8"/>
  </w:style>
  <w:style w:type="paragraph" w:customStyle="1" w:styleId="TitleandContentLTTitel">
    <w:name w:val="Title and Content~LT~Titel"/>
    <w:pPr>
      <w:widowControl/>
      <w:spacing w:line="200" w:lineRule="atLeast"/>
    </w:pPr>
    <w:rPr>
      <w:rFonts w:ascii="Lohit Hindi" w:eastAsia="Lohit Hindi" w:hAnsi="Lohit Hindi"/>
      <w:color w:val="000000"/>
      <w:sz w:val="36"/>
      <w:szCs w:val="36"/>
    </w:rPr>
  </w:style>
  <w:style w:type="paragraph" w:customStyle="1" w:styleId="TitleandContentLTUntertitel">
    <w:name w:val="Title and Content~LT~Untertitel"/>
    <w:pPr>
      <w:widowControl/>
      <w:jc w:val="center"/>
    </w:pPr>
    <w:rPr>
      <w:rFonts w:ascii="Lohit Hindi" w:eastAsia="Lohit Hindi" w:hAnsi="Lohit Hindi"/>
      <w:sz w:val="64"/>
      <w:szCs w:val="64"/>
    </w:rPr>
  </w:style>
  <w:style w:type="paragraph" w:customStyle="1" w:styleId="TitleandContentLTNotizen">
    <w:name w:val="Title and Content~LT~Notizen"/>
    <w:pPr>
      <w:widowControl/>
      <w:ind w:left="340" w:hanging="340"/>
    </w:pPr>
    <w:rPr>
      <w:rFonts w:ascii="Lohit Hindi" w:eastAsia="Lohit Hindi" w:hAnsi="Lohit Hindi"/>
      <w:sz w:val="40"/>
      <w:szCs w:val="40"/>
    </w:rPr>
  </w:style>
  <w:style w:type="paragraph" w:customStyle="1" w:styleId="TitleandContentLTHintergrundobjekte">
    <w:name w:val="Title and Content~LT~Hintergrundobjekte"/>
    <w:pPr>
      <w:widowControl/>
    </w:pPr>
  </w:style>
  <w:style w:type="paragraph" w:customStyle="1" w:styleId="TitleandContentLTHintergrund">
    <w:name w:val="Title and Content~LT~Hintergrund"/>
    <w:pPr>
      <w:widowControl/>
    </w:pPr>
  </w:style>
  <w:style w:type="paragraph" w:customStyle="1" w:styleId="TwoContentLTGliederung1">
    <w:name w:val="Two Content~LT~Gliederung 1"/>
    <w:pPr>
      <w:widowControl/>
      <w:spacing w:after="283" w:line="200" w:lineRule="atLeast"/>
    </w:pPr>
    <w:rPr>
      <w:rFonts w:ascii="Lohit Hindi" w:eastAsia="Lohit Hindi" w:hAnsi="Lohit Hindi"/>
      <w:color w:val="000000"/>
      <w:sz w:val="56"/>
      <w:szCs w:val="56"/>
    </w:rPr>
  </w:style>
  <w:style w:type="paragraph" w:customStyle="1" w:styleId="TwoContentLTGliederung2">
    <w:name w:val="Two Content~LT~Gliederung 2"/>
    <w:basedOn w:val="TwoContentLTGliederung1"/>
    <w:pPr>
      <w:spacing w:after="227"/>
    </w:pPr>
    <w:rPr>
      <w:color w:val="53548A"/>
      <w:sz w:val="48"/>
      <w:szCs w:val="48"/>
    </w:rPr>
  </w:style>
  <w:style w:type="paragraph" w:customStyle="1" w:styleId="TwoContentLTGliederung3">
    <w:name w:val="Two Content~LT~Gliederung 3"/>
    <w:basedOn w:val="TwoContentLTGliederung2"/>
    <w:pPr>
      <w:spacing w:after="170"/>
    </w:pPr>
    <w:rPr>
      <w:sz w:val="44"/>
      <w:szCs w:val="44"/>
    </w:rPr>
  </w:style>
  <w:style w:type="paragraph" w:customStyle="1" w:styleId="TwoContentLTGliederung4">
    <w:name w:val="Two Content~LT~Gliederung 4"/>
    <w:basedOn w:val="TwoContentLTGliederung3"/>
    <w:pPr>
      <w:spacing w:after="113"/>
    </w:pPr>
    <w:rPr>
      <w:color w:val="A04DA3"/>
      <w:sz w:val="40"/>
      <w:szCs w:val="40"/>
    </w:rPr>
  </w:style>
  <w:style w:type="paragraph" w:customStyle="1" w:styleId="TwoContentLTGliederung5">
    <w:name w:val="Two Content~LT~Gliederung 5"/>
    <w:basedOn w:val="TwoContentLTGliederung4"/>
    <w:pPr>
      <w:spacing w:after="57"/>
    </w:pPr>
  </w:style>
  <w:style w:type="paragraph" w:customStyle="1" w:styleId="TwoContentLTGliederung6">
    <w:name w:val="Two Content~LT~Gliederung 6"/>
    <w:basedOn w:val="TwoContentLTGliederung5"/>
  </w:style>
  <w:style w:type="paragraph" w:customStyle="1" w:styleId="TwoContentLTGliederung7">
    <w:name w:val="Two Content~LT~Gliederung 7"/>
    <w:basedOn w:val="TwoContentLTGliederung6"/>
  </w:style>
  <w:style w:type="paragraph" w:customStyle="1" w:styleId="TwoContentLTGliederung8">
    <w:name w:val="Two Content~LT~Gliederung 8"/>
    <w:basedOn w:val="TwoContentLTGliederung7"/>
  </w:style>
  <w:style w:type="paragraph" w:customStyle="1" w:styleId="TwoContentLTGliederung9">
    <w:name w:val="Two Content~LT~Gliederung 9"/>
    <w:basedOn w:val="TwoContentLTGliederung8"/>
  </w:style>
  <w:style w:type="paragraph" w:customStyle="1" w:styleId="TwoContentLTTitel">
    <w:name w:val="Two Content~LT~Titel"/>
    <w:pPr>
      <w:widowControl/>
      <w:spacing w:line="200" w:lineRule="atLeast"/>
    </w:pPr>
    <w:rPr>
      <w:rFonts w:ascii="Lohit Hindi" w:eastAsia="Lohit Hindi" w:hAnsi="Lohit Hindi"/>
      <w:color w:val="000000"/>
      <w:sz w:val="36"/>
      <w:szCs w:val="36"/>
    </w:rPr>
  </w:style>
  <w:style w:type="paragraph" w:customStyle="1" w:styleId="TwoContentLTUntertitel">
    <w:name w:val="Two Content~LT~Untertitel"/>
    <w:pPr>
      <w:widowControl/>
      <w:jc w:val="center"/>
    </w:pPr>
    <w:rPr>
      <w:rFonts w:ascii="Lohit Hindi" w:eastAsia="Lohit Hindi" w:hAnsi="Lohit Hindi"/>
      <w:sz w:val="64"/>
      <w:szCs w:val="64"/>
    </w:rPr>
  </w:style>
  <w:style w:type="paragraph" w:customStyle="1" w:styleId="TwoContentLTNotizen">
    <w:name w:val="Two Content~LT~Notizen"/>
    <w:pPr>
      <w:widowControl/>
      <w:ind w:left="340" w:hanging="340"/>
    </w:pPr>
    <w:rPr>
      <w:rFonts w:ascii="Lohit Hindi" w:eastAsia="Lohit Hindi" w:hAnsi="Lohit Hindi"/>
      <w:sz w:val="40"/>
      <w:szCs w:val="40"/>
    </w:rPr>
  </w:style>
  <w:style w:type="paragraph" w:customStyle="1" w:styleId="TwoContentLTHintergrundobjekte">
    <w:name w:val="Two Content~LT~Hintergrundobjekte"/>
    <w:pPr>
      <w:widowControl/>
    </w:pPr>
  </w:style>
  <w:style w:type="paragraph" w:customStyle="1" w:styleId="TwoContentLTHintergrund">
    <w:name w:val="Two Content~LT~Hintergrund"/>
    <w:pPr>
      <w:widowControl/>
    </w:pPr>
  </w:style>
  <w:style w:type="paragraph" w:customStyle="1" w:styleId="WW-Heading1">
    <w:name w:val="WW-Heading1"/>
    <w:basedOn w:val="Standard"/>
    <w:pPr>
      <w:spacing w:before="238" w:after="119"/>
    </w:pPr>
  </w:style>
  <w:style w:type="paragraph" w:customStyle="1" w:styleId="WW-Heading12">
    <w:name w:val="WW-Heading12"/>
    <w:basedOn w:val="Standard"/>
    <w:pPr>
      <w:spacing w:before="238" w:after="119"/>
    </w:pPr>
  </w:style>
  <w:style w:type="paragraph" w:customStyle="1" w:styleId="WW-Heading123">
    <w:name w:val="WW-Heading123"/>
    <w:basedOn w:val="Standard"/>
    <w:pPr>
      <w:spacing w:before="238" w:after="119"/>
    </w:pPr>
  </w:style>
  <w:style w:type="paragraph" w:customStyle="1" w:styleId="WW-Heading1234">
    <w:name w:val="WW-Heading1234"/>
    <w:basedOn w:val="Standard"/>
    <w:pPr>
      <w:spacing w:before="238" w:after="119"/>
    </w:pPr>
  </w:style>
  <w:style w:type="paragraph" w:customStyle="1" w:styleId="WW-Heading12345">
    <w:name w:val="WW-Heading12345"/>
    <w:basedOn w:val="Standard"/>
    <w:pPr>
      <w:spacing w:before="238" w:after="119"/>
    </w:pPr>
  </w:style>
  <w:style w:type="paragraph" w:customStyle="1" w:styleId="PreformattedText">
    <w:name w:val="Preformatted Text"/>
    <w:basedOn w:val="Standard"/>
    <w:rPr>
      <w:rFonts w:ascii="DejaVu Sans Mono" w:hAnsi="DejaVu Sans Mono"/>
      <w:sz w:val="20"/>
      <w:szCs w:val="20"/>
    </w:rPr>
  </w:style>
  <w:style w:type="paragraph" w:customStyle="1" w:styleId="WW-Heading123456">
    <w:name w:val="WW-Heading123456"/>
    <w:basedOn w:val="Standard"/>
    <w:pPr>
      <w:spacing w:before="238" w:after="119"/>
    </w:pPr>
  </w:style>
  <w:style w:type="paragraph" w:customStyle="1" w:styleId="WW-Heading1234567">
    <w:name w:val="WW-Heading1234567"/>
    <w:basedOn w:val="Standard"/>
    <w:pPr>
      <w:spacing w:before="238" w:after="119"/>
    </w:pPr>
  </w:style>
  <w:style w:type="paragraph" w:customStyle="1" w:styleId="WW-Heading12345678">
    <w:name w:val="WW-Heading12345678"/>
    <w:basedOn w:val="Standard"/>
    <w:pPr>
      <w:spacing w:before="238" w:after="119"/>
    </w:pPr>
  </w:style>
  <w:style w:type="paragraph" w:customStyle="1" w:styleId="WW-Heading123456789">
    <w:name w:val="WW-Heading123456789"/>
    <w:basedOn w:val="Standard"/>
    <w:pPr>
      <w:spacing w:before="238" w:after="119"/>
    </w:pPr>
  </w:style>
  <w:style w:type="paragraph" w:styleId="BalloonText">
    <w:name w:val="Balloon Text"/>
    <w:basedOn w:val="Standard"/>
    <w:rPr>
      <w:rFonts w:ascii="Lucida Grande" w:hAnsi="Lucida Grande" w:cs="Lucida Grande"/>
      <w:sz w:val="18"/>
      <w:szCs w:val="18"/>
    </w:rPr>
  </w:style>
  <w:style w:type="paragraph" w:styleId="ListParagraph">
    <w:name w:val="List Paragraph"/>
    <w:basedOn w:val="Standard"/>
    <w:pPr>
      <w:ind w:left="720"/>
    </w:pPr>
  </w:style>
  <w:style w:type="paragraph" w:styleId="CommentText">
    <w:name w:val="annotation text"/>
    <w:basedOn w:val="Standard"/>
  </w:style>
  <w:style w:type="paragraph" w:styleId="CommentSubject">
    <w:name w:val="annotation subject"/>
    <w:basedOn w:val="CommentText"/>
    <w:rPr>
      <w:b/>
      <w:bCs/>
      <w:sz w:val="20"/>
      <w:szCs w:val="20"/>
    </w:rPr>
  </w:style>
  <w:style w:type="character" w:customStyle="1" w:styleId="BulletSymbols">
    <w:name w:val="Bullet Symbols"/>
    <w:rPr>
      <w:rFonts w:ascii="OpenSymbol" w:eastAsia="OpenSymbol" w:hAnsi="OpenSymbol" w:cs="OpenSymbol"/>
    </w:rPr>
  </w:style>
  <w:style w:type="character" w:customStyle="1" w:styleId="SourceText">
    <w:name w:val="Source Text"/>
    <w:rPr>
      <w:rFonts w:ascii="DejaVu Sans Mono" w:eastAsia="WenQuanYi Micro Hei" w:hAnsi="DejaVu Sans Mono" w:cs="Lohit Hindi"/>
    </w:rPr>
  </w:style>
  <w:style w:type="character" w:customStyle="1" w:styleId="Internetlink">
    <w:name w:val="Internet link"/>
    <w:basedOn w:val="DefaultParagraphFont"/>
    <w:rPr>
      <w:color w:val="0563C1"/>
      <w:u w:val="single"/>
    </w:rPr>
  </w:style>
  <w:style w:type="character" w:customStyle="1" w:styleId="VisitedInternetLink">
    <w:name w:val="Visited Internet Link"/>
    <w:rPr>
      <w:color w:val="800000"/>
      <w:u w:val="single"/>
    </w:rPr>
  </w:style>
  <w:style w:type="character" w:customStyle="1" w:styleId="Heading1Char">
    <w:name w:val="Heading 1 Char"/>
    <w:basedOn w:val="DefaultParagraphFont"/>
    <w:link w:val="Heading1"/>
    <w:uiPriority w:val="9"/>
    <w:rsid w:val="00741844"/>
    <w:rPr>
      <w:rFonts w:asciiTheme="majorHAnsi" w:eastAsiaTheme="majorEastAsia" w:hAnsiTheme="majorHAnsi" w:cstheme="majorBidi"/>
      <w:b/>
      <w:bCs/>
      <w:color w:val="2C6EAB" w:themeColor="accent1" w:themeShade="B5"/>
      <w:kern w:val="0"/>
      <w:sz w:val="32"/>
      <w:szCs w:val="32"/>
      <w:lang w:eastAsia="en-US" w:bidi="ar-SA"/>
    </w:rPr>
  </w:style>
  <w:style w:type="character" w:customStyle="1" w:styleId="Heading2Char">
    <w:name w:val="Heading 2 Char"/>
    <w:basedOn w:val="DefaultParagraphFont"/>
    <w:link w:val="Heading2"/>
    <w:uiPriority w:val="9"/>
    <w:rsid w:val="00741844"/>
    <w:rPr>
      <w:rFonts w:asciiTheme="majorHAnsi" w:eastAsiaTheme="majorEastAsia" w:hAnsiTheme="majorHAnsi" w:cstheme="majorBidi"/>
      <w:b/>
      <w:bCs/>
      <w:color w:val="5B9BD5" w:themeColor="accent1"/>
      <w:kern w:val="0"/>
      <w:sz w:val="26"/>
      <w:szCs w:val="26"/>
      <w:lang w:eastAsia="en-US" w:bidi="ar-SA"/>
    </w:rPr>
  </w:style>
  <w:style w:type="character" w:customStyle="1" w:styleId="ListLabel1">
    <w:name w:val="ListLabel 1"/>
    <w:rPr>
      <w:rFonts w:cs="Courier New"/>
    </w:rPr>
  </w:style>
  <w:style w:type="character" w:customStyle="1" w:styleId="ListLabel2">
    <w:name w:val="ListLabel 2"/>
    <w:rPr>
      <w:rFonts w:eastAsia="OpenSymbol" w:cs="OpenSymbol"/>
    </w:rPr>
  </w:style>
  <w:style w:type="character" w:styleId="BookTitle">
    <w:name w:val="Book Title"/>
    <w:basedOn w:val="DefaultParagraphFont"/>
    <w:rPr>
      <w:b/>
      <w:bCs/>
      <w:smallCaps/>
      <w:spacing w:val="5"/>
    </w:rPr>
  </w:style>
  <w:style w:type="character" w:customStyle="1" w:styleId="BalloonTextChar">
    <w:name w:val="Balloon Text Char"/>
    <w:basedOn w:val="DefaultParagraphFont"/>
    <w:rPr>
      <w:rFonts w:ascii="Lucida Grande" w:hAnsi="Lucida Grande" w:cs="Lucida Grande"/>
      <w:sz w:val="18"/>
      <w:szCs w:val="18"/>
    </w:rPr>
  </w:style>
  <w:style w:type="character" w:styleId="CommentReference">
    <w:name w:val="annotation reference"/>
    <w:basedOn w:val="DefaultParagraphFont"/>
    <w:rPr>
      <w:sz w:val="18"/>
      <w:szCs w:val="18"/>
    </w:rPr>
  </w:style>
  <w:style w:type="character" w:customStyle="1" w:styleId="CommentTextChar">
    <w:name w:val="Comment Text Char"/>
    <w:basedOn w:val="DefaultParagraphFont"/>
  </w:style>
  <w:style w:type="character" w:customStyle="1" w:styleId="CommentSubjectChar">
    <w:name w:val="Comment Subject Char"/>
    <w:basedOn w:val="CommentTextChar"/>
    <w:rPr>
      <w:b/>
      <w:bCs/>
      <w:sz w:val="20"/>
      <w:szCs w:val="20"/>
    </w:rPr>
  </w:style>
  <w:style w:type="character" w:customStyle="1" w:styleId="ListLabel3">
    <w:name w:val="ListLabel 3"/>
    <w:rPr>
      <w:rFonts w:cs="Courier New"/>
    </w:rPr>
  </w:style>
  <w:style w:type="character" w:customStyle="1" w:styleId="ListLabel4">
    <w:name w:val="ListLabel 4"/>
    <w:rPr>
      <w:rFonts w:eastAsia="OpenSymbol" w:cs="OpenSymbol"/>
    </w:rPr>
  </w:style>
  <w:style w:type="character" w:customStyle="1" w:styleId="ListLabel5">
    <w:name w:val="ListLabel 5"/>
    <w:rPr>
      <w:rFonts w:eastAsia="WenQuanYi Micro Hei" w:cs="Times New Roman"/>
      <w:color w:val="000000"/>
    </w:rPr>
  </w:style>
  <w:style w:type="character" w:customStyle="1" w:styleId="ListLabel6">
    <w:name w:val="ListLabel 6"/>
    <w:rPr>
      <w:color w:val="000000"/>
    </w:rPr>
  </w:style>
  <w:style w:type="numbering" w:customStyle="1" w:styleId="WWNum1">
    <w:name w:val="WWNum1"/>
    <w:basedOn w:val="NoList"/>
    <w:pPr>
      <w:numPr>
        <w:numId w:val="1"/>
      </w:numPr>
    </w:pPr>
  </w:style>
  <w:style w:type="numbering" w:customStyle="1" w:styleId="WWNum2">
    <w:name w:val="WWNum2"/>
    <w:basedOn w:val="NoList"/>
    <w:pPr>
      <w:numPr>
        <w:numId w:val="2"/>
      </w:numPr>
    </w:pPr>
  </w:style>
  <w:style w:type="numbering" w:customStyle="1" w:styleId="WWNum3">
    <w:name w:val="WWNum3"/>
    <w:basedOn w:val="NoList"/>
    <w:pPr>
      <w:numPr>
        <w:numId w:val="3"/>
      </w:numPr>
    </w:pPr>
  </w:style>
  <w:style w:type="numbering" w:customStyle="1" w:styleId="WWNum4">
    <w:name w:val="WWNum4"/>
    <w:basedOn w:val="NoList"/>
    <w:pPr>
      <w:numPr>
        <w:numId w:val="4"/>
      </w:numPr>
    </w:pPr>
  </w:style>
  <w:style w:type="numbering" w:customStyle="1" w:styleId="WWNum5">
    <w:name w:val="WWNum5"/>
    <w:basedOn w:val="NoList"/>
    <w:pPr>
      <w:numPr>
        <w:numId w:val="5"/>
      </w:numPr>
    </w:pPr>
  </w:style>
  <w:style w:type="numbering" w:customStyle="1" w:styleId="WWNum6">
    <w:name w:val="WWNum6"/>
    <w:basedOn w:val="NoList"/>
    <w:pPr>
      <w:numPr>
        <w:numId w:val="6"/>
      </w:numPr>
    </w:pPr>
  </w:style>
  <w:style w:type="numbering" w:customStyle="1" w:styleId="WWNum7">
    <w:name w:val="WWNum7"/>
    <w:basedOn w:val="NoList"/>
    <w:pPr>
      <w:numPr>
        <w:numId w:val="7"/>
      </w:numPr>
    </w:pPr>
  </w:style>
  <w:style w:type="numbering" w:customStyle="1" w:styleId="WWNum8">
    <w:name w:val="WWNum8"/>
    <w:basedOn w:val="NoList"/>
    <w:pPr>
      <w:numPr>
        <w:numId w:val="8"/>
      </w:numPr>
    </w:pPr>
  </w:style>
  <w:style w:type="numbering" w:customStyle="1" w:styleId="WWNum9">
    <w:name w:val="WWNum9"/>
    <w:basedOn w:val="NoList"/>
    <w:pPr>
      <w:numPr>
        <w:numId w:val="9"/>
      </w:numPr>
    </w:pPr>
  </w:style>
  <w:style w:type="numbering" w:customStyle="1" w:styleId="WWNum10">
    <w:name w:val="WWNum10"/>
    <w:basedOn w:val="NoList"/>
    <w:pPr>
      <w:numPr>
        <w:numId w:val="10"/>
      </w:numPr>
    </w:pPr>
  </w:style>
  <w:style w:type="numbering" w:customStyle="1" w:styleId="WWNum11">
    <w:name w:val="WWNum11"/>
    <w:basedOn w:val="NoList"/>
    <w:pPr>
      <w:numPr>
        <w:numId w:val="11"/>
      </w:numPr>
    </w:pPr>
  </w:style>
  <w:style w:type="numbering" w:customStyle="1" w:styleId="WWNum12">
    <w:name w:val="WWNum12"/>
    <w:basedOn w:val="NoList"/>
    <w:pPr>
      <w:numPr>
        <w:numId w:val="12"/>
      </w:numPr>
    </w:pPr>
  </w:style>
  <w:style w:type="numbering" w:customStyle="1" w:styleId="WWNum13">
    <w:name w:val="WWNum13"/>
    <w:basedOn w:val="NoList"/>
    <w:pPr>
      <w:numPr>
        <w:numId w:val="13"/>
      </w:numPr>
    </w:pPr>
  </w:style>
  <w:style w:type="numbering" w:customStyle="1" w:styleId="WWNum14">
    <w:name w:val="WWNum14"/>
    <w:basedOn w:val="NoList"/>
    <w:pPr>
      <w:numPr>
        <w:numId w:val="14"/>
      </w:numPr>
    </w:pPr>
  </w:style>
  <w:style w:type="numbering" w:customStyle="1" w:styleId="WWNum15">
    <w:name w:val="WWNum15"/>
    <w:basedOn w:val="NoList"/>
    <w:pPr>
      <w:numPr>
        <w:numId w:val="15"/>
      </w:numPr>
    </w:pPr>
  </w:style>
  <w:style w:type="numbering" w:customStyle="1" w:styleId="WWNum16">
    <w:name w:val="WWNum16"/>
    <w:basedOn w:val="NoList"/>
    <w:pPr>
      <w:numPr>
        <w:numId w:val="16"/>
      </w:numPr>
    </w:pPr>
  </w:style>
  <w:style w:type="numbering" w:customStyle="1" w:styleId="WWNum17">
    <w:name w:val="WWNum17"/>
    <w:basedOn w:val="NoList"/>
    <w:pPr>
      <w:numPr>
        <w:numId w:val="17"/>
      </w:numPr>
    </w:pPr>
  </w:style>
  <w:style w:type="numbering" w:customStyle="1" w:styleId="WWNum18">
    <w:name w:val="WWNum18"/>
    <w:basedOn w:val="NoList"/>
    <w:pPr>
      <w:numPr>
        <w:numId w:val="18"/>
      </w:numPr>
    </w:pPr>
  </w:style>
  <w:style w:type="numbering" w:customStyle="1" w:styleId="WWNum19">
    <w:name w:val="WWNum19"/>
    <w:basedOn w:val="NoList"/>
    <w:pPr>
      <w:numPr>
        <w:numId w:val="19"/>
      </w:numPr>
    </w:pPr>
  </w:style>
  <w:style w:type="numbering" w:customStyle="1" w:styleId="WWNum20">
    <w:name w:val="WWNum20"/>
    <w:basedOn w:val="NoList"/>
    <w:pPr>
      <w:numPr>
        <w:numId w:val="20"/>
      </w:numPr>
    </w:pPr>
  </w:style>
  <w:style w:type="numbering" w:customStyle="1" w:styleId="WWNum21">
    <w:name w:val="WWNum21"/>
    <w:basedOn w:val="NoList"/>
    <w:pPr>
      <w:numPr>
        <w:numId w:val="33"/>
      </w:numPr>
    </w:pPr>
  </w:style>
  <w:style w:type="numbering" w:customStyle="1" w:styleId="WWNum22">
    <w:name w:val="WWNum22"/>
    <w:basedOn w:val="NoList"/>
    <w:pPr>
      <w:numPr>
        <w:numId w:val="22"/>
      </w:numPr>
    </w:pPr>
  </w:style>
  <w:style w:type="numbering" w:customStyle="1" w:styleId="WWNum23">
    <w:name w:val="WWNum23"/>
    <w:basedOn w:val="NoList"/>
    <w:pPr>
      <w:numPr>
        <w:numId w:val="23"/>
      </w:numPr>
    </w:pPr>
  </w:style>
  <w:style w:type="numbering" w:customStyle="1" w:styleId="WWNum24">
    <w:name w:val="WWNum24"/>
    <w:basedOn w:val="NoList"/>
    <w:pPr>
      <w:numPr>
        <w:numId w:val="24"/>
      </w:numPr>
    </w:pPr>
  </w:style>
  <w:style w:type="numbering" w:customStyle="1" w:styleId="WWNum25">
    <w:name w:val="WWNum25"/>
    <w:basedOn w:val="NoList"/>
    <w:pPr>
      <w:numPr>
        <w:numId w:val="25"/>
      </w:numPr>
    </w:pPr>
  </w:style>
  <w:style w:type="numbering" w:customStyle="1" w:styleId="WWNum26">
    <w:name w:val="WWNum26"/>
    <w:basedOn w:val="NoList"/>
    <w:pPr>
      <w:numPr>
        <w:numId w:val="26"/>
      </w:numPr>
    </w:pPr>
  </w:style>
  <w:style w:type="numbering" w:customStyle="1" w:styleId="WWNum27">
    <w:name w:val="WWNum27"/>
    <w:basedOn w:val="NoList"/>
    <w:pPr>
      <w:numPr>
        <w:numId w:val="27"/>
      </w:numPr>
    </w:pPr>
  </w:style>
  <w:style w:type="character" w:customStyle="1" w:styleId="Heading3Char">
    <w:name w:val="Heading 3 Char"/>
    <w:basedOn w:val="DefaultParagraphFont"/>
    <w:link w:val="Heading3"/>
    <w:uiPriority w:val="9"/>
    <w:rsid w:val="002C337D"/>
    <w:rPr>
      <w:rFonts w:asciiTheme="majorHAnsi" w:eastAsiaTheme="majorEastAsia" w:hAnsiTheme="majorHAnsi" w:cs="Mangal"/>
      <w:color w:val="1F4D78" w:themeColor="accent1" w:themeShade="7F"/>
      <w:szCs w:val="21"/>
    </w:rPr>
  </w:style>
  <w:style w:type="paragraph" w:styleId="Header">
    <w:name w:val="header"/>
    <w:basedOn w:val="Normal"/>
    <w:link w:val="HeaderChar"/>
    <w:uiPriority w:val="99"/>
    <w:unhideWhenUsed/>
    <w:rsid w:val="0010219E"/>
    <w:pPr>
      <w:tabs>
        <w:tab w:val="center" w:pos="4680"/>
        <w:tab w:val="right" w:pos="9360"/>
      </w:tabs>
    </w:pPr>
    <w:rPr>
      <w:rFonts w:cs="Mangal"/>
      <w:szCs w:val="21"/>
    </w:rPr>
  </w:style>
  <w:style w:type="character" w:customStyle="1" w:styleId="HeaderChar">
    <w:name w:val="Header Char"/>
    <w:basedOn w:val="DefaultParagraphFont"/>
    <w:link w:val="Header"/>
    <w:uiPriority w:val="99"/>
    <w:rsid w:val="0010219E"/>
    <w:rPr>
      <w:rFonts w:cs="Mangal"/>
      <w:szCs w:val="21"/>
    </w:rPr>
  </w:style>
  <w:style w:type="paragraph" w:styleId="Footer">
    <w:name w:val="footer"/>
    <w:basedOn w:val="Normal"/>
    <w:link w:val="FooterChar"/>
    <w:uiPriority w:val="99"/>
    <w:unhideWhenUsed/>
    <w:rsid w:val="0010219E"/>
    <w:pPr>
      <w:tabs>
        <w:tab w:val="center" w:pos="4680"/>
        <w:tab w:val="right" w:pos="9360"/>
      </w:tabs>
    </w:pPr>
    <w:rPr>
      <w:rFonts w:cs="Mangal"/>
      <w:szCs w:val="21"/>
    </w:rPr>
  </w:style>
  <w:style w:type="character" w:customStyle="1" w:styleId="FooterChar">
    <w:name w:val="Footer Char"/>
    <w:basedOn w:val="DefaultParagraphFont"/>
    <w:link w:val="Footer"/>
    <w:uiPriority w:val="99"/>
    <w:rsid w:val="0010219E"/>
    <w:rPr>
      <w:rFonts w:cs="Mangal"/>
      <w:szCs w:val="21"/>
    </w:rPr>
  </w:style>
  <w:style w:type="character" w:customStyle="1" w:styleId="TitleChar">
    <w:name w:val="Title Char"/>
    <w:basedOn w:val="DefaultParagraphFont"/>
    <w:link w:val="Title"/>
    <w:uiPriority w:val="10"/>
    <w:rsid w:val="00A57938"/>
    <w:rPr>
      <w:rFonts w:asciiTheme="majorHAnsi" w:eastAsiaTheme="majorEastAsia" w:hAnsiTheme="majorHAnsi" w:cstheme="majorBidi"/>
      <w:color w:val="323E4F" w:themeColor="text2" w:themeShade="BF"/>
      <w:spacing w:val="5"/>
      <w:kern w:val="28"/>
      <w:sz w:val="52"/>
      <w:szCs w:val="52"/>
    </w:rPr>
  </w:style>
  <w:style w:type="character" w:customStyle="1" w:styleId="SubtitleChar">
    <w:name w:val="Subtitle Char"/>
    <w:basedOn w:val="DefaultParagraphFont"/>
    <w:link w:val="Subtitle"/>
    <w:uiPriority w:val="11"/>
    <w:rsid w:val="00741844"/>
    <w:rPr>
      <w:rFonts w:asciiTheme="majorHAnsi" w:eastAsiaTheme="majorEastAsia" w:hAnsiTheme="majorHAnsi" w:cstheme="majorBidi"/>
      <w:i/>
      <w:iCs/>
      <w:color w:val="5B9BD5" w:themeColor="accent1"/>
      <w:spacing w:val="15"/>
    </w:rPr>
  </w:style>
  <w:style w:type="character" w:styleId="Hyperlink">
    <w:name w:val="Hyperlink"/>
    <w:basedOn w:val="DefaultParagraphFont"/>
    <w:uiPriority w:val="99"/>
    <w:unhideWhenUsed/>
    <w:rsid w:val="00005206"/>
    <w:rPr>
      <w:color w:val="0563C1" w:themeColor="hyperlink"/>
      <w:u w:val="single"/>
    </w:rPr>
  </w:style>
  <w:style w:type="character" w:styleId="FollowedHyperlink">
    <w:name w:val="FollowedHyperlink"/>
    <w:basedOn w:val="DefaultParagraphFont"/>
    <w:uiPriority w:val="99"/>
    <w:semiHidden/>
    <w:unhideWhenUsed/>
    <w:rsid w:val="00BC32BA"/>
    <w:rPr>
      <w:color w:val="954F72" w:themeColor="followedHyperlink"/>
      <w:u w:val="single"/>
    </w:rPr>
  </w:style>
  <w:style w:type="paragraph" w:styleId="BodyText">
    <w:name w:val="Body Text"/>
    <w:basedOn w:val="Normal"/>
    <w:link w:val="BodyTextChar"/>
    <w:uiPriority w:val="1"/>
    <w:qFormat/>
    <w:rsid w:val="00A2278A"/>
    <w:pPr>
      <w:suppressAutoHyphens w:val="0"/>
      <w:autoSpaceDN/>
      <w:ind w:left="837"/>
      <w:textAlignment w:val="auto"/>
    </w:pPr>
    <w:rPr>
      <w:rFonts w:ascii="Times New Roman" w:eastAsia="Times New Roman" w:hAnsi="Times New Roman" w:cstheme="minorBidi"/>
      <w:kern w:val="0"/>
      <w:lang w:eastAsia="en-US" w:bidi="ar-SA"/>
    </w:rPr>
  </w:style>
  <w:style w:type="character" w:customStyle="1" w:styleId="BodyTextChar">
    <w:name w:val="Body Text Char"/>
    <w:basedOn w:val="DefaultParagraphFont"/>
    <w:link w:val="BodyText"/>
    <w:uiPriority w:val="1"/>
    <w:rsid w:val="00A2278A"/>
    <w:rPr>
      <w:rFonts w:ascii="Times New Roman" w:eastAsia="Times New Roman" w:hAnsi="Times New Roman" w:cstheme="minorBidi"/>
      <w:kern w:val="0"/>
      <w:lang w:eastAsia="en-US" w:bidi="ar-SA"/>
    </w:rPr>
  </w:style>
  <w:style w:type="paragraph" w:customStyle="1" w:styleId="Body">
    <w:name w:val="Body"/>
    <w:rsid w:val="00FE2C9C"/>
    <w:pPr>
      <w:widowControl/>
      <w:pBdr>
        <w:top w:val="nil"/>
        <w:left w:val="nil"/>
        <w:bottom w:val="nil"/>
        <w:right w:val="nil"/>
        <w:between w:val="nil"/>
        <w:bar w:val="nil"/>
      </w:pBdr>
      <w:suppressAutoHyphens w:val="0"/>
      <w:autoSpaceDN/>
      <w:textAlignment w:val="auto"/>
    </w:pPr>
    <w:rPr>
      <w:rFonts w:ascii="Helvetica" w:eastAsia="Arial Unicode MS" w:hAnsi="Helvetica" w:cs="Arial Unicode MS"/>
      <w:color w:val="000000"/>
      <w:kern w:val="0"/>
      <w:sz w:val="22"/>
      <w:szCs w:val="22"/>
      <w:bdr w:val="nil"/>
      <w:lang w:eastAsia="en-US" w:bidi="ar-SA"/>
    </w:rPr>
  </w:style>
  <w:style w:type="character" w:customStyle="1" w:styleId="Hyperlink0">
    <w:name w:val="Hyperlink.0"/>
    <w:basedOn w:val="DefaultParagraphFont"/>
    <w:rsid w:val="00FE2C9C"/>
    <w:rPr>
      <w:b w:val="0"/>
      <w:bCs w:val="0"/>
      <w:color w:val="3860D3"/>
      <w:sz w:val="20"/>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png"/><Relationship Id="rId20" Type="http://schemas.openxmlformats.org/officeDocument/2006/relationships/theme" Target="theme/theme1.xml"/><Relationship Id="rId10" Type="http://schemas.openxmlformats.org/officeDocument/2006/relationships/image" Target="media/image4.png"/><Relationship Id="rId11" Type="http://schemas.openxmlformats.org/officeDocument/2006/relationships/hyperlink" Target="http://developer.android.com/reference/android/app/Activity.html" TargetMode="External"/><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footer" Target="footer1.xml"/><Relationship Id="rId18" Type="http://schemas.openxmlformats.org/officeDocument/2006/relationships/fontTable" Target="fontTable.xml"/><Relationship Id="rId19" Type="http://schemas.microsoft.com/office/2011/relationships/people" Target="peop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2354</TotalTime>
  <Pages>11</Pages>
  <Words>2421</Words>
  <Characters>13803</Characters>
  <Application>Microsoft Macintosh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bryanta</dc:creator>
  <cp:lastModifiedBy>Microsoft Office User</cp:lastModifiedBy>
  <cp:revision>86</cp:revision>
  <cp:lastPrinted>2015-02-24T09:52:00Z</cp:lastPrinted>
  <dcterms:created xsi:type="dcterms:W3CDTF">2013-12-31T09:54:00Z</dcterms:created>
  <dcterms:modified xsi:type="dcterms:W3CDTF">2016-09-20T13:04:00Z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